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D7D18" w14:textId="0416AA85" w:rsidR="0017757D" w:rsidRPr="003D1963" w:rsidRDefault="0017757D" w:rsidP="0017757D">
      <w:pPr>
        <w:spacing w:after="0" w:line="240" w:lineRule="auto"/>
        <w:jc w:val="right"/>
        <w:rPr>
          <w:szCs w:val="24"/>
        </w:rPr>
      </w:pPr>
      <w:r w:rsidRPr="003D1963">
        <w:rPr>
          <w:szCs w:val="24"/>
        </w:rPr>
        <w:t>Pielikums Nr.2</w:t>
      </w:r>
    </w:p>
    <w:p w14:paraId="2A18C531" w14:textId="77777777" w:rsidR="008D3C82" w:rsidRPr="003D1963" w:rsidRDefault="008D3C82" w:rsidP="76E2C5A7">
      <w:pPr>
        <w:spacing w:after="0" w:line="240" w:lineRule="auto"/>
        <w:jc w:val="center"/>
        <w:rPr>
          <w:b/>
          <w:bCs/>
          <w:szCs w:val="24"/>
        </w:rPr>
      </w:pPr>
      <w:r w:rsidRPr="003D1963">
        <w:rPr>
          <w:b/>
          <w:bCs/>
          <w:szCs w:val="24"/>
        </w:rPr>
        <w:t>ES fondu 20</w:t>
      </w:r>
      <w:r w:rsidR="002B2675" w:rsidRPr="003D1963">
        <w:rPr>
          <w:b/>
          <w:bCs/>
          <w:szCs w:val="24"/>
        </w:rPr>
        <w:t>14</w:t>
      </w:r>
      <w:r w:rsidRPr="003D1963">
        <w:rPr>
          <w:b/>
          <w:bCs/>
          <w:szCs w:val="24"/>
        </w:rPr>
        <w:t>.-20</w:t>
      </w:r>
      <w:r w:rsidR="002B2675" w:rsidRPr="003D1963">
        <w:rPr>
          <w:b/>
          <w:bCs/>
          <w:szCs w:val="24"/>
        </w:rPr>
        <w:t>20</w:t>
      </w:r>
      <w:r w:rsidRPr="003D1963">
        <w:rPr>
          <w:b/>
          <w:bCs/>
          <w:szCs w:val="24"/>
        </w:rPr>
        <w:t xml:space="preserve">.gada plānošanas perioda </w:t>
      </w:r>
    </w:p>
    <w:p w14:paraId="1351B6F4" w14:textId="2AE6E8A5" w:rsidR="003476C7" w:rsidRPr="003D1963" w:rsidRDefault="00F64B97" w:rsidP="76E2C5A7">
      <w:pPr>
        <w:spacing w:after="0" w:line="240" w:lineRule="auto"/>
        <w:jc w:val="center"/>
        <w:rPr>
          <w:b/>
          <w:bCs/>
          <w:szCs w:val="24"/>
        </w:rPr>
      </w:pPr>
      <w:r w:rsidRPr="003D1963">
        <w:rPr>
          <w:b/>
          <w:bCs/>
          <w:szCs w:val="24"/>
        </w:rPr>
        <w:t>p</w:t>
      </w:r>
      <w:r w:rsidR="008D3C82" w:rsidRPr="003D1963">
        <w:rPr>
          <w:b/>
          <w:bCs/>
          <w:szCs w:val="24"/>
        </w:rPr>
        <w:t xml:space="preserve">rocedūru rokasgrāmatas </w:t>
      </w:r>
      <w:r w:rsidRPr="003D1963">
        <w:rPr>
          <w:b/>
          <w:bCs/>
          <w:szCs w:val="24"/>
        </w:rPr>
        <w:t xml:space="preserve">apstiprināto </w:t>
      </w:r>
      <w:r w:rsidR="006012B4" w:rsidRPr="003D1963">
        <w:rPr>
          <w:b/>
          <w:bCs/>
          <w:szCs w:val="24"/>
        </w:rPr>
        <w:t xml:space="preserve">procedūru </w:t>
      </w:r>
      <w:r w:rsidR="008D3C82" w:rsidRPr="003D1963">
        <w:rPr>
          <w:b/>
          <w:bCs/>
          <w:szCs w:val="24"/>
        </w:rPr>
        <w:t>reģistrs</w:t>
      </w:r>
    </w:p>
    <w:tbl>
      <w:tblPr>
        <w:tblpPr w:leftFromText="180" w:rightFromText="180" w:horzAnchor="margin" w:tblpXSpec="center" w:tblpY="1155"/>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4570"/>
        <w:gridCol w:w="1984"/>
        <w:gridCol w:w="1134"/>
        <w:gridCol w:w="1620"/>
      </w:tblGrid>
      <w:tr w:rsidR="00EA292A" w:rsidRPr="003D1963" w14:paraId="3128DEEE" w14:textId="77777777" w:rsidTr="297A1429">
        <w:trPr>
          <w:trHeight w:val="141"/>
        </w:trPr>
        <w:tc>
          <w:tcPr>
            <w:tcW w:w="10692" w:type="dxa"/>
            <w:gridSpan w:val="5"/>
            <w:tcBorders>
              <w:top w:val="nil"/>
              <w:left w:val="nil"/>
              <w:bottom w:val="single" w:sz="4" w:space="0" w:color="auto"/>
              <w:right w:val="nil"/>
            </w:tcBorders>
            <w:shd w:val="clear" w:color="auto" w:fill="B8CCE4"/>
            <w:vAlign w:val="center"/>
          </w:tcPr>
          <w:p w14:paraId="45FA5F5A" w14:textId="635527B3" w:rsidR="007D7BCE" w:rsidRPr="003D1963" w:rsidRDefault="007D7BCE" w:rsidP="00351CF2">
            <w:pPr>
              <w:spacing w:after="0" w:line="240" w:lineRule="auto"/>
              <w:rPr>
                <w:szCs w:val="24"/>
              </w:rPr>
            </w:pPr>
          </w:p>
        </w:tc>
      </w:tr>
      <w:tr w:rsidR="00EA292A" w:rsidRPr="003D1963" w14:paraId="4F53EF1B" w14:textId="77777777" w:rsidTr="297A1429">
        <w:trPr>
          <w:trHeight w:val="300"/>
        </w:trPr>
        <w:tc>
          <w:tcPr>
            <w:tcW w:w="1384" w:type="dxa"/>
            <w:tcBorders>
              <w:top w:val="single" w:sz="4" w:space="0" w:color="auto"/>
              <w:left w:val="single" w:sz="4" w:space="0" w:color="auto"/>
              <w:bottom w:val="single" w:sz="4" w:space="0" w:color="auto"/>
              <w:right w:val="single" w:sz="4" w:space="0" w:color="auto"/>
            </w:tcBorders>
            <w:vAlign w:val="center"/>
          </w:tcPr>
          <w:p w14:paraId="07FD2522" w14:textId="77777777" w:rsidR="007D7BCE" w:rsidRPr="003D1963" w:rsidRDefault="007D7BCE" w:rsidP="00351CF2">
            <w:pPr>
              <w:spacing w:after="0" w:line="240" w:lineRule="auto"/>
              <w:jc w:val="center"/>
              <w:rPr>
                <w:b/>
                <w:szCs w:val="24"/>
              </w:rPr>
            </w:pPr>
            <w:proofErr w:type="spellStart"/>
            <w:r w:rsidRPr="003D1963">
              <w:rPr>
                <w:b/>
                <w:szCs w:val="24"/>
              </w:rPr>
              <w:t>Nr.p.k</w:t>
            </w:r>
            <w:proofErr w:type="spellEnd"/>
            <w:r w:rsidRPr="003D1963">
              <w:rPr>
                <w:b/>
                <w:szCs w:val="24"/>
              </w:rPr>
              <w:t>.</w:t>
            </w:r>
          </w:p>
        </w:tc>
        <w:tc>
          <w:tcPr>
            <w:tcW w:w="4570" w:type="dxa"/>
            <w:tcBorders>
              <w:top w:val="single" w:sz="4" w:space="0" w:color="auto"/>
              <w:left w:val="single" w:sz="4" w:space="0" w:color="auto"/>
              <w:bottom w:val="single" w:sz="4" w:space="0" w:color="auto"/>
              <w:right w:val="single" w:sz="4" w:space="0" w:color="auto"/>
            </w:tcBorders>
            <w:vAlign w:val="center"/>
          </w:tcPr>
          <w:p w14:paraId="15864692" w14:textId="77777777" w:rsidR="007D7BCE" w:rsidRPr="003D1963" w:rsidRDefault="007D7BCE" w:rsidP="00351CF2">
            <w:pPr>
              <w:spacing w:after="0" w:line="240" w:lineRule="auto"/>
              <w:jc w:val="center"/>
              <w:rPr>
                <w:b/>
                <w:szCs w:val="24"/>
              </w:rPr>
            </w:pPr>
            <w:r w:rsidRPr="003D1963">
              <w:rPr>
                <w:b/>
                <w:szCs w:val="24"/>
              </w:rPr>
              <w:t>Dokuments</w:t>
            </w:r>
          </w:p>
        </w:tc>
        <w:tc>
          <w:tcPr>
            <w:tcW w:w="1984" w:type="dxa"/>
            <w:tcBorders>
              <w:top w:val="single" w:sz="4" w:space="0" w:color="auto"/>
              <w:left w:val="single" w:sz="4" w:space="0" w:color="auto"/>
              <w:bottom w:val="single" w:sz="4" w:space="0" w:color="auto"/>
              <w:right w:val="single" w:sz="4" w:space="0" w:color="auto"/>
            </w:tcBorders>
            <w:vAlign w:val="center"/>
          </w:tcPr>
          <w:p w14:paraId="5B4E11E0" w14:textId="77777777" w:rsidR="007D7BCE" w:rsidRPr="003D1963" w:rsidRDefault="007D7BCE" w:rsidP="00351CF2">
            <w:pPr>
              <w:spacing w:after="0" w:line="240" w:lineRule="auto"/>
              <w:jc w:val="center"/>
              <w:rPr>
                <w:b/>
                <w:szCs w:val="24"/>
              </w:rPr>
            </w:pPr>
            <w:r w:rsidRPr="003D1963">
              <w:rPr>
                <w:b/>
                <w:szCs w:val="24"/>
              </w:rPr>
              <w:t>Apstiprināšanas datums</w:t>
            </w:r>
          </w:p>
        </w:tc>
        <w:tc>
          <w:tcPr>
            <w:tcW w:w="1134" w:type="dxa"/>
            <w:tcBorders>
              <w:top w:val="single" w:sz="4" w:space="0" w:color="auto"/>
              <w:left w:val="single" w:sz="4" w:space="0" w:color="auto"/>
              <w:bottom w:val="single" w:sz="4" w:space="0" w:color="auto"/>
              <w:right w:val="single" w:sz="4" w:space="0" w:color="auto"/>
            </w:tcBorders>
            <w:vAlign w:val="center"/>
          </w:tcPr>
          <w:p w14:paraId="5D10991D" w14:textId="77777777" w:rsidR="007D7BCE" w:rsidRPr="003D1963" w:rsidRDefault="007D7BCE" w:rsidP="00351CF2">
            <w:pPr>
              <w:spacing w:after="0" w:line="240" w:lineRule="auto"/>
              <w:jc w:val="center"/>
              <w:rPr>
                <w:b/>
                <w:szCs w:val="24"/>
              </w:rPr>
            </w:pPr>
            <w:r w:rsidRPr="003D1963">
              <w:rPr>
                <w:b/>
                <w:szCs w:val="24"/>
              </w:rPr>
              <w:t>Variants</w:t>
            </w:r>
          </w:p>
          <w:p w14:paraId="60CEC619" w14:textId="77777777" w:rsidR="007D7BCE" w:rsidRPr="003D1963" w:rsidRDefault="007D7BCE" w:rsidP="00351CF2">
            <w:pPr>
              <w:spacing w:after="0" w:line="240" w:lineRule="auto"/>
              <w:jc w:val="center"/>
              <w:rPr>
                <w:b/>
                <w:szCs w:val="24"/>
              </w:rPr>
            </w:pPr>
            <w:r w:rsidRPr="003D1963">
              <w:rPr>
                <w:b/>
                <w:szCs w:val="24"/>
              </w:rPr>
              <w:t>Nr.</w:t>
            </w:r>
          </w:p>
        </w:tc>
        <w:tc>
          <w:tcPr>
            <w:tcW w:w="1620" w:type="dxa"/>
            <w:tcBorders>
              <w:top w:val="single" w:sz="4" w:space="0" w:color="auto"/>
              <w:left w:val="single" w:sz="4" w:space="0" w:color="auto"/>
              <w:bottom w:val="single" w:sz="4" w:space="0" w:color="auto"/>
              <w:right w:val="single" w:sz="4" w:space="0" w:color="auto"/>
            </w:tcBorders>
            <w:vAlign w:val="center"/>
          </w:tcPr>
          <w:p w14:paraId="7792A1BE" w14:textId="77777777" w:rsidR="007D7BCE" w:rsidRPr="003D1963" w:rsidRDefault="007D7BCE" w:rsidP="00351CF2">
            <w:pPr>
              <w:spacing w:after="0" w:line="240" w:lineRule="auto"/>
              <w:jc w:val="center"/>
              <w:rPr>
                <w:b/>
                <w:szCs w:val="24"/>
              </w:rPr>
            </w:pPr>
            <w:r w:rsidRPr="003D1963">
              <w:rPr>
                <w:b/>
                <w:szCs w:val="24"/>
              </w:rPr>
              <w:t>lpp. sk.</w:t>
            </w:r>
          </w:p>
        </w:tc>
      </w:tr>
      <w:tr w:rsidR="00EA292A" w:rsidRPr="003D1963" w14:paraId="35A174AD" w14:textId="77777777" w:rsidTr="297A1429">
        <w:trPr>
          <w:trHeight w:val="300"/>
        </w:trPr>
        <w:tc>
          <w:tcPr>
            <w:tcW w:w="1384" w:type="dxa"/>
          </w:tcPr>
          <w:p w14:paraId="756BD227" w14:textId="77777777" w:rsidR="007D7BCE" w:rsidRPr="003D1963" w:rsidRDefault="007D7BCE" w:rsidP="00351CF2">
            <w:pPr>
              <w:spacing w:after="0" w:line="240" w:lineRule="auto"/>
              <w:jc w:val="center"/>
              <w:rPr>
                <w:b/>
                <w:i/>
                <w:szCs w:val="24"/>
              </w:rPr>
            </w:pPr>
            <w:r w:rsidRPr="003D1963">
              <w:rPr>
                <w:b/>
                <w:i/>
                <w:szCs w:val="24"/>
              </w:rPr>
              <w:t>II</w:t>
            </w:r>
          </w:p>
        </w:tc>
        <w:tc>
          <w:tcPr>
            <w:tcW w:w="9308" w:type="dxa"/>
            <w:gridSpan w:val="4"/>
          </w:tcPr>
          <w:p w14:paraId="446A1B2D" w14:textId="77777777" w:rsidR="007D7BCE" w:rsidRPr="000A7168" w:rsidRDefault="007D7BCE" w:rsidP="00351CF2">
            <w:pPr>
              <w:spacing w:after="0" w:line="240" w:lineRule="auto"/>
              <w:rPr>
                <w:sz w:val="26"/>
                <w:szCs w:val="26"/>
              </w:rPr>
            </w:pPr>
            <w:r w:rsidRPr="000A7168">
              <w:rPr>
                <w:b/>
                <w:i/>
                <w:sz w:val="26"/>
                <w:szCs w:val="26"/>
              </w:rPr>
              <w:t>Vadlīnijas</w:t>
            </w:r>
          </w:p>
        </w:tc>
      </w:tr>
      <w:tr w:rsidR="00EA292A" w:rsidRPr="003D1963" w14:paraId="54E625D4" w14:textId="77777777" w:rsidTr="297A1429">
        <w:trPr>
          <w:trHeight w:val="300"/>
        </w:trPr>
        <w:tc>
          <w:tcPr>
            <w:tcW w:w="1384" w:type="dxa"/>
            <w:shd w:val="clear" w:color="auto" w:fill="auto"/>
          </w:tcPr>
          <w:p w14:paraId="0E05D6D6" w14:textId="77777777" w:rsidR="007D7BCE" w:rsidRPr="003D1963" w:rsidRDefault="007D7BCE" w:rsidP="00AE6FDB">
            <w:pPr>
              <w:numPr>
                <w:ilvl w:val="1"/>
                <w:numId w:val="2"/>
              </w:numPr>
              <w:spacing w:after="0" w:line="240" w:lineRule="auto"/>
              <w:jc w:val="both"/>
              <w:rPr>
                <w:szCs w:val="24"/>
              </w:rPr>
            </w:pPr>
          </w:p>
        </w:tc>
        <w:tc>
          <w:tcPr>
            <w:tcW w:w="4570" w:type="dxa"/>
            <w:shd w:val="clear" w:color="auto" w:fill="auto"/>
            <w:vAlign w:val="center"/>
          </w:tcPr>
          <w:p w14:paraId="110F75E2" w14:textId="77777777" w:rsidR="007D7BCE" w:rsidRPr="003D1963" w:rsidRDefault="007D7BCE" w:rsidP="00351CF2">
            <w:pPr>
              <w:spacing w:after="0" w:line="240" w:lineRule="auto"/>
              <w:jc w:val="both"/>
              <w:rPr>
                <w:iCs/>
                <w:szCs w:val="24"/>
              </w:rPr>
            </w:pPr>
            <w:bookmarkStart w:id="0" w:name="_Toc324747605"/>
            <w:bookmarkStart w:id="1" w:name="_Toc329257103"/>
            <w:bookmarkStart w:id="2" w:name="_Toc329257375"/>
            <w:bookmarkStart w:id="3" w:name="_Toc329338776"/>
            <w:bookmarkStart w:id="4" w:name="_Toc390701656"/>
            <w:r w:rsidRPr="003D1963">
              <w:rPr>
                <w:iCs/>
                <w:szCs w:val="24"/>
              </w:rPr>
              <w:t>Vadlīnijas attiecināmo un neattiecināmo izmaksu noteikšanai 2014.-2020.gada plānošanas periodā</w:t>
            </w:r>
            <w:bookmarkEnd w:id="0"/>
            <w:bookmarkEnd w:id="1"/>
            <w:bookmarkEnd w:id="2"/>
            <w:bookmarkEnd w:id="3"/>
            <w:bookmarkEnd w:id="4"/>
          </w:p>
        </w:tc>
        <w:tc>
          <w:tcPr>
            <w:tcW w:w="1984" w:type="dxa"/>
            <w:shd w:val="clear" w:color="auto" w:fill="auto"/>
            <w:vAlign w:val="center"/>
          </w:tcPr>
          <w:p w14:paraId="00B54B4F" w14:textId="180D2D85" w:rsidR="00191C66" w:rsidRPr="003D1963" w:rsidRDefault="00E72BCB" w:rsidP="00B61950">
            <w:pPr>
              <w:spacing w:after="0" w:line="240" w:lineRule="auto"/>
              <w:jc w:val="center"/>
              <w:rPr>
                <w:szCs w:val="24"/>
              </w:rPr>
            </w:pPr>
            <w:r w:rsidRPr="003D1963">
              <w:rPr>
                <w:szCs w:val="24"/>
              </w:rPr>
              <w:t xml:space="preserve"> </w:t>
            </w:r>
            <w:r w:rsidR="0062677B" w:rsidRPr="003D1963">
              <w:rPr>
                <w:szCs w:val="24"/>
              </w:rPr>
              <w:t>08.02.2022.</w:t>
            </w:r>
          </w:p>
        </w:tc>
        <w:tc>
          <w:tcPr>
            <w:tcW w:w="1134" w:type="dxa"/>
            <w:shd w:val="clear" w:color="auto" w:fill="auto"/>
            <w:vAlign w:val="center"/>
          </w:tcPr>
          <w:p w14:paraId="72F437BC" w14:textId="5A2A0405" w:rsidR="00E72BCB" w:rsidRPr="003D1963" w:rsidRDefault="0057489E" w:rsidP="00141F73">
            <w:pPr>
              <w:spacing w:after="0" w:line="240" w:lineRule="auto"/>
              <w:jc w:val="center"/>
              <w:rPr>
                <w:szCs w:val="24"/>
              </w:rPr>
            </w:pPr>
            <w:r w:rsidRPr="003D1963">
              <w:rPr>
                <w:szCs w:val="24"/>
              </w:rPr>
              <w:t>8</w:t>
            </w:r>
          </w:p>
        </w:tc>
        <w:tc>
          <w:tcPr>
            <w:tcW w:w="1620" w:type="dxa"/>
            <w:shd w:val="clear" w:color="auto" w:fill="auto"/>
            <w:vAlign w:val="center"/>
          </w:tcPr>
          <w:p w14:paraId="2A568983" w14:textId="26A9F712" w:rsidR="00E72BCB" w:rsidRPr="003D1963" w:rsidRDefault="0062677B" w:rsidP="00F91204">
            <w:pPr>
              <w:spacing w:after="0" w:line="240" w:lineRule="auto"/>
              <w:jc w:val="center"/>
              <w:rPr>
                <w:szCs w:val="24"/>
              </w:rPr>
            </w:pPr>
            <w:r w:rsidRPr="003D1963">
              <w:rPr>
                <w:szCs w:val="24"/>
              </w:rPr>
              <w:t>35</w:t>
            </w:r>
            <w:r w:rsidR="00F00BA0" w:rsidRPr="003D1963">
              <w:rPr>
                <w:szCs w:val="24"/>
              </w:rPr>
              <w:t xml:space="preserve"> + pielikums</w:t>
            </w:r>
          </w:p>
        </w:tc>
      </w:tr>
      <w:tr w:rsidR="00EA292A" w:rsidRPr="003D1963" w14:paraId="7E083C3A" w14:textId="77777777" w:rsidTr="297A1429">
        <w:trPr>
          <w:trHeight w:val="300"/>
        </w:trPr>
        <w:tc>
          <w:tcPr>
            <w:tcW w:w="1384" w:type="dxa"/>
            <w:shd w:val="clear" w:color="auto" w:fill="auto"/>
          </w:tcPr>
          <w:p w14:paraId="1C461B8C" w14:textId="77777777" w:rsidR="007D7BCE" w:rsidRPr="003D1963" w:rsidRDefault="007D7BCE" w:rsidP="00351CF2">
            <w:pPr>
              <w:spacing w:after="0" w:line="240" w:lineRule="auto"/>
              <w:jc w:val="center"/>
              <w:rPr>
                <w:szCs w:val="24"/>
              </w:rPr>
            </w:pPr>
            <w:r w:rsidRPr="003D1963">
              <w:rPr>
                <w:szCs w:val="24"/>
              </w:rPr>
              <w:t>2.2.</w:t>
            </w:r>
          </w:p>
        </w:tc>
        <w:tc>
          <w:tcPr>
            <w:tcW w:w="4570" w:type="dxa"/>
            <w:shd w:val="clear" w:color="auto" w:fill="auto"/>
            <w:vAlign w:val="center"/>
          </w:tcPr>
          <w:p w14:paraId="489B820E" w14:textId="77777777" w:rsidR="007D7BCE" w:rsidRPr="003D1963" w:rsidRDefault="007D7BCE" w:rsidP="00351CF2">
            <w:pPr>
              <w:spacing w:after="0" w:line="240" w:lineRule="auto"/>
              <w:jc w:val="both"/>
              <w:rPr>
                <w:iCs/>
                <w:szCs w:val="24"/>
              </w:rPr>
            </w:pPr>
            <w:r w:rsidRPr="003D1963">
              <w:rPr>
                <w:iCs/>
                <w:szCs w:val="24"/>
              </w:rPr>
              <w:t>Vadlīnijas Ministru kabineta noteikumu par specifiskā atbalsta mērķa īstenošanu izstrādei</w:t>
            </w:r>
          </w:p>
        </w:tc>
        <w:tc>
          <w:tcPr>
            <w:tcW w:w="1984" w:type="dxa"/>
            <w:shd w:val="clear" w:color="auto" w:fill="auto"/>
            <w:vAlign w:val="center"/>
          </w:tcPr>
          <w:p w14:paraId="10D935C5" w14:textId="53B6C51D" w:rsidR="00F85479" w:rsidRPr="003D1963" w:rsidRDefault="00351EB3" w:rsidP="00B271E9">
            <w:pPr>
              <w:spacing w:after="0" w:line="240" w:lineRule="auto"/>
              <w:jc w:val="center"/>
            </w:pPr>
            <w:r>
              <w:t>19.06.2017</w:t>
            </w:r>
            <w:r w:rsidR="00F85479">
              <w:t>.</w:t>
            </w:r>
          </w:p>
        </w:tc>
        <w:tc>
          <w:tcPr>
            <w:tcW w:w="1134" w:type="dxa"/>
            <w:shd w:val="clear" w:color="auto" w:fill="auto"/>
            <w:vAlign w:val="center"/>
          </w:tcPr>
          <w:p w14:paraId="77F08282" w14:textId="4489D12B" w:rsidR="00F85479" w:rsidRPr="003D1963" w:rsidRDefault="00053939" w:rsidP="00141F73">
            <w:pPr>
              <w:spacing w:after="0" w:line="240" w:lineRule="auto"/>
              <w:jc w:val="center"/>
              <w:rPr>
                <w:szCs w:val="24"/>
              </w:rPr>
            </w:pPr>
            <w:r w:rsidRPr="003D1963">
              <w:rPr>
                <w:szCs w:val="24"/>
              </w:rPr>
              <w:t>3</w:t>
            </w:r>
          </w:p>
        </w:tc>
        <w:tc>
          <w:tcPr>
            <w:tcW w:w="1620" w:type="dxa"/>
            <w:shd w:val="clear" w:color="auto" w:fill="auto"/>
            <w:vAlign w:val="center"/>
          </w:tcPr>
          <w:p w14:paraId="60CB9B0D" w14:textId="315C0E74" w:rsidR="00F85479" w:rsidRPr="003D1963" w:rsidRDefault="00F85479" w:rsidP="00DA749A">
            <w:pPr>
              <w:spacing w:after="0" w:line="240" w:lineRule="auto"/>
              <w:jc w:val="center"/>
              <w:rPr>
                <w:szCs w:val="24"/>
              </w:rPr>
            </w:pPr>
            <w:r w:rsidRPr="003D1963">
              <w:rPr>
                <w:szCs w:val="24"/>
              </w:rPr>
              <w:t>1</w:t>
            </w:r>
            <w:r w:rsidR="00DA749A" w:rsidRPr="003D1963">
              <w:rPr>
                <w:szCs w:val="24"/>
              </w:rPr>
              <w:t>6</w:t>
            </w:r>
          </w:p>
        </w:tc>
      </w:tr>
      <w:tr w:rsidR="00EA292A" w:rsidRPr="003D1963" w14:paraId="2BF87F2C" w14:textId="77777777" w:rsidTr="297A1429">
        <w:trPr>
          <w:trHeight w:val="300"/>
        </w:trPr>
        <w:tc>
          <w:tcPr>
            <w:tcW w:w="1384" w:type="dxa"/>
            <w:shd w:val="clear" w:color="auto" w:fill="auto"/>
          </w:tcPr>
          <w:p w14:paraId="1CFB7C9A" w14:textId="77777777" w:rsidR="007D7BCE" w:rsidRPr="003D1963" w:rsidRDefault="007D7BCE" w:rsidP="00351CF2">
            <w:pPr>
              <w:spacing w:after="0" w:line="240" w:lineRule="auto"/>
              <w:jc w:val="center"/>
              <w:rPr>
                <w:szCs w:val="24"/>
              </w:rPr>
            </w:pPr>
            <w:r w:rsidRPr="003D1963">
              <w:rPr>
                <w:szCs w:val="24"/>
              </w:rPr>
              <w:t>2.3.</w:t>
            </w:r>
          </w:p>
        </w:tc>
        <w:tc>
          <w:tcPr>
            <w:tcW w:w="4570" w:type="dxa"/>
            <w:shd w:val="clear" w:color="auto" w:fill="auto"/>
            <w:vAlign w:val="center"/>
          </w:tcPr>
          <w:p w14:paraId="76E7D96A" w14:textId="435DE15C" w:rsidR="007D7BCE" w:rsidRPr="003D1963" w:rsidRDefault="007D7BCE" w:rsidP="005754B0">
            <w:pPr>
              <w:spacing w:after="0" w:line="240" w:lineRule="auto"/>
              <w:jc w:val="both"/>
              <w:rPr>
                <w:iCs/>
                <w:szCs w:val="24"/>
              </w:rPr>
            </w:pPr>
            <w:r w:rsidRPr="003D1963">
              <w:rPr>
                <w:iCs/>
                <w:szCs w:val="24"/>
              </w:rPr>
              <w:t>Vadlīnijas par 2014.-2020.g.plānošan</w:t>
            </w:r>
            <w:r w:rsidR="005754B0" w:rsidRPr="003D1963">
              <w:rPr>
                <w:iCs/>
                <w:szCs w:val="24"/>
              </w:rPr>
              <w:t>a</w:t>
            </w:r>
            <w:r w:rsidRPr="003D1963">
              <w:rPr>
                <w:iCs/>
                <w:szCs w:val="24"/>
              </w:rPr>
              <w:t>s perioda VI un sertifikācijas iestādes funkciju un procedūru apraksta aktualizāciju</w:t>
            </w:r>
          </w:p>
        </w:tc>
        <w:tc>
          <w:tcPr>
            <w:tcW w:w="1984" w:type="dxa"/>
            <w:shd w:val="clear" w:color="auto" w:fill="auto"/>
            <w:vAlign w:val="center"/>
          </w:tcPr>
          <w:p w14:paraId="378C9D90" w14:textId="1518D48A" w:rsidR="007D7BCE" w:rsidRPr="003D1963" w:rsidRDefault="0062677B" w:rsidP="00351EB3">
            <w:pPr>
              <w:spacing w:after="0" w:line="240" w:lineRule="auto"/>
              <w:jc w:val="center"/>
              <w:rPr>
                <w:szCs w:val="24"/>
              </w:rPr>
            </w:pPr>
            <w:r w:rsidRPr="003D1963">
              <w:rPr>
                <w:szCs w:val="24"/>
              </w:rPr>
              <w:t>01.07.2022.</w:t>
            </w:r>
          </w:p>
        </w:tc>
        <w:tc>
          <w:tcPr>
            <w:tcW w:w="1134" w:type="dxa"/>
            <w:shd w:val="clear" w:color="auto" w:fill="auto"/>
            <w:vAlign w:val="center"/>
          </w:tcPr>
          <w:p w14:paraId="28856013" w14:textId="749E5C8A" w:rsidR="007D7BCE" w:rsidRPr="003D1963" w:rsidRDefault="0062677B" w:rsidP="00141F73">
            <w:pPr>
              <w:spacing w:after="0" w:line="240" w:lineRule="auto"/>
              <w:jc w:val="center"/>
              <w:rPr>
                <w:szCs w:val="24"/>
              </w:rPr>
            </w:pPr>
            <w:r w:rsidRPr="003D1963">
              <w:rPr>
                <w:szCs w:val="24"/>
              </w:rPr>
              <w:t>3</w:t>
            </w:r>
          </w:p>
        </w:tc>
        <w:tc>
          <w:tcPr>
            <w:tcW w:w="1620" w:type="dxa"/>
            <w:shd w:val="clear" w:color="auto" w:fill="auto"/>
            <w:vAlign w:val="center"/>
          </w:tcPr>
          <w:p w14:paraId="1FC38CAD" w14:textId="36FC6572" w:rsidR="007D7BCE" w:rsidRPr="003D1963" w:rsidRDefault="00F269DF" w:rsidP="006552C5">
            <w:pPr>
              <w:spacing w:after="0" w:line="240" w:lineRule="auto"/>
              <w:jc w:val="center"/>
              <w:rPr>
                <w:szCs w:val="24"/>
              </w:rPr>
            </w:pPr>
            <w:r w:rsidRPr="003D1963">
              <w:rPr>
                <w:szCs w:val="24"/>
              </w:rPr>
              <w:t>5</w:t>
            </w:r>
            <w:r w:rsidR="0057489E" w:rsidRPr="003D1963">
              <w:rPr>
                <w:szCs w:val="24"/>
              </w:rPr>
              <w:t xml:space="preserve"> </w:t>
            </w:r>
            <w:r w:rsidRPr="003D1963">
              <w:rPr>
                <w:szCs w:val="24"/>
              </w:rPr>
              <w:t>+</w:t>
            </w:r>
            <w:r w:rsidR="0057489E" w:rsidRPr="003D1963">
              <w:rPr>
                <w:szCs w:val="24"/>
              </w:rPr>
              <w:t xml:space="preserve"> </w:t>
            </w:r>
            <w:r w:rsidRPr="003D1963">
              <w:rPr>
                <w:szCs w:val="24"/>
              </w:rPr>
              <w:t>pielikums</w:t>
            </w:r>
          </w:p>
        </w:tc>
      </w:tr>
      <w:tr w:rsidR="00EA292A" w:rsidRPr="003D1963" w14:paraId="5F9A727F" w14:textId="77777777" w:rsidTr="297A1429">
        <w:trPr>
          <w:trHeight w:val="300"/>
        </w:trPr>
        <w:tc>
          <w:tcPr>
            <w:tcW w:w="1384" w:type="dxa"/>
            <w:shd w:val="clear" w:color="auto" w:fill="auto"/>
          </w:tcPr>
          <w:p w14:paraId="773388E8" w14:textId="77777777" w:rsidR="007D7BCE" w:rsidRPr="003D1963" w:rsidRDefault="007D7BCE" w:rsidP="00351CF2">
            <w:pPr>
              <w:spacing w:after="0" w:line="240" w:lineRule="auto"/>
              <w:jc w:val="center"/>
              <w:rPr>
                <w:szCs w:val="24"/>
              </w:rPr>
            </w:pPr>
            <w:r w:rsidRPr="003D1963">
              <w:rPr>
                <w:szCs w:val="24"/>
              </w:rPr>
              <w:t>2.4.</w:t>
            </w:r>
          </w:p>
        </w:tc>
        <w:tc>
          <w:tcPr>
            <w:tcW w:w="4570" w:type="dxa"/>
            <w:shd w:val="clear" w:color="auto" w:fill="auto"/>
            <w:vAlign w:val="center"/>
          </w:tcPr>
          <w:p w14:paraId="0F1828E4" w14:textId="77777777" w:rsidR="007D7BCE" w:rsidRPr="003D1963" w:rsidRDefault="007D7BCE" w:rsidP="00351CF2">
            <w:pPr>
              <w:spacing w:after="0" w:line="240" w:lineRule="auto"/>
              <w:jc w:val="both"/>
              <w:rPr>
                <w:szCs w:val="24"/>
              </w:rPr>
            </w:pPr>
            <w:r w:rsidRPr="003D1963">
              <w:rPr>
                <w:szCs w:val="24"/>
              </w:rPr>
              <w:t>Eiropas Savienības fondu 2014.-2020.gada plānošanas perioda publicitātes vadlīnijas Eiropas Savienības fondu finansējuma saņēmējiem</w:t>
            </w:r>
          </w:p>
        </w:tc>
        <w:tc>
          <w:tcPr>
            <w:tcW w:w="1984" w:type="dxa"/>
            <w:shd w:val="clear" w:color="auto" w:fill="auto"/>
            <w:vAlign w:val="center"/>
          </w:tcPr>
          <w:p w14:paraId="2CE56901" w14:textId="25B4C0D4" w:rsidR="007D7BCE" w:rsidRPr="003D1963" w:rsidRDefault="00E72BCB" w:rsidP="00351CF2">
            <w:pPr>
              <w:spacing w:after="0" w:line="240" w:lineRule="auto"/>
              <w:jc w:val="center"/>
              <w:rPr>
                <w:szCs w:val="24"/>
              </w:rPr>
            </w:pPr>
            <w:r w:rsidRPr="003D1963">
              <w:rPr>
                <w:szCs w:val="24"/>
              </w:rPr>
              <w:t>10.07.2015.</w:t>
            </w:r>
          </w:p>
        </w:tc>
        <w:tc>
          <w:tcPr>
            <w:tcW w:w="1134" w:type="dxa"/>
            <w:shd w:val="clear" w:color="auto" w:fill="auto"/>
            <w:vAlign w:val="center"/>
          </w:tcPr>
          <w:p w14:paraId="77FA0B59" w14:textId="7B2797BE" w:rsidR="007D7BCE" w:rsidRPr="003D1963" w:rsidRDefault="00E72BCB" w:rsidP="00141F73">
            <w:pPr>
              <w:spacing w:after="0" w:line="240" w:lineRule="auto"/>
              <w:jc w:val="center"/>
              <w:rPr>
                <w:szCs w:val="24"/>
              </w:rPr>
            </w:pPr>
            <w:r w:rsidRPr="003D1963">
              <w:rPr>
                <w:szCs w:val="24"/>
              </w:rPr>
              <w:t>3</w:t>
            </w:r>
          </w:p>
        </w:tc>
        <w:tc>
          <w:tcPr>
            <w:tcW w:w="1620" w:type="dxa"/>
            <w:shd w:val="clear" w:color="auto" w:fill="auto"/>
            <w:vAlign w:val="center"/>
          </w:tcPr>
          <w:p w14:paraId="4E925A2E" w14:textId="77777777" w:rsidR="007D7BCE" w:rsidRPr="003D1963" w:rsidRDefault="007D7BCE" w:rsidP="006552C5">
            <w:pPr>
              <w:spacing w:after="0" w:line="240" w:lineRule="auto"/>
              <w:jc w:val="center"/>
              <w:rPr>
                <w:szCs w:val="24"/>
              </w:rPr>
            </w:pPr>
            <w:r w:rsidRPr="003D1963">
              <w:rPr>
                <w:szCs w:val="24"/>
              </w:rPr>
              <w:t>30</w:t>
            </w:r>
          </w:p>
        </w:tc>
      </w:tr>
      <w:tr w:rsidR="00EA292A" w:rsidRPr="003D1963" w14:paraId="52B71A08" w14:textId="77777777" w:rsidTr="297A1429">
        <w:trPr>
          <w:trHeight w:val="300"/>
        </w:trPr>
        <w:tc>
          <w:tcPr>
            <w:tcW w:w="1384" w:type="dxa"/>
            <w:shd w:val="clear" w:color="auto" w:fill="auto"/>
          </w:tcPr>
          <w:p w14:paraId="43275F88" w14:textId="77777777" w:rsidR="007D7BCE" w:rsidRPr="003D1963" w:rsidRDefault="007D7BCE" w:rsidP="00351CF2">
            <w:pPr>
              <w:spacing w:after="0" w:line="240" w:lineRule="auto"/>
              <w:jc w:val="center"/>
              <w:rPr>
                <w:szCs w:val="24"/>
              </w:rPr>
            </w:pPr>
            <w:r w:rsidRPr="003D1963">
              <w:rPr>
                <w:szCs w:val="24"/>
              </w:rPr>
              <w:t>2.5.</w:t>
            </w:r>
          </w:p>
        </w:tc>
        <w:tc>
          <w:tcPr>
            <w:tcW w:w="4570" w:type="dxa"/>
            <w:shd w:val="clear" w:color="auto" w:fill="auto"/>
            <w:vAlign w:val="center"/>
          </w:tcPr>
          <w:p w14:paraId="5888C5BD" w14:textId="77777777" w:rsidR="007D7BCE" w:rsidRPr="003D1963" w:rsidRDefault="007D7BCE" w:rsidP="00351CF2">
            <w:pPr>
              <w:spacing w:after="0" w:line="240" w:lineRule="auto"/>
              <w:jc w:val="both"/>
              <w:rPr>
                <w:szCs w:val="24"/>
              </w:rPr>
            </w:pPr>
            <w:r w:rsidRPr="003D1963">
              <w:rPr>
                <w:szCs w:val="24"/>
              </w:rPr>
              <w:t>Vadlīnijas par Eiropas Savienības struktūrfondu un Kohēzijas fonda līdzfinansētā projekta pārbaudēm 2014.-2020.gada plānošanas periodā</w:t>
            </w:r>
          </w:p>
        </w:tc>
        <w:tc>
          <w:tcPr>
            <w:tcW w:w="1984" w:type="dxa"/>
            <w:shd w:val="clear" w:color="auto" w:fill="auto"/>
            <w:vAlign w:val="center"/>
          </w:tcPr>
          <w:p w14:paraId="1216BBA1" w14:textId="65AC1F8C" w:rsidR="007D7BCE" w:rsidRPr="003D1963" w:rsidRDefault="00A2494E" w:rsidP="00351CF2">
            <w:pPr>
              <w:spacing w:after="0" w:line="240" w:lineRule="auto"/>
              <w:jc w:val="center"/>
              <w:rPr>
                <w:szCs w:val="24"/>
              </w:rPr>
            </w:pPr>
            <w:r w:rsidRPr="003D1963">
              <w:rPr>
                <w:szCs w:val="24"/>
              </w:rPr>
              <w:t>17.06.2022.</w:t>
            </w:r>
          </w:p>
        </w:tc>
        <w:tc>
          <w:tcPr>
            <w:tcW w:w="1134" w:type="dxa"/>
            <w:shd w:val="clear" w:color="auto" w:fill="auto"/>
            <w:vAlign w:val="center"/>
          </w:tcPr>
          <w:p w14:paraId="0D28CC69" w14:textId="17433599" w:rsidR="007D7BCE" w:rsidRPr="003D1963" w:rsidRDefault="00A2494E" w:rsidP="00141F73">
            <w:pPr>
              <w:spacing w:after="0" w:line="240" w:lineRule="auto"/>
              <w:jc w:val="center"/>
              <w:rPr>
                <w:szCs w:val="24"/>
              </w:rPr>
            </w:pPr>
            <w:r w:rsidRPr="003D1963">
              <w:rPr>
                <w:szCs w:val="24"/>
              </w:rPr>
              <w:t>5</w:t>
            </w:r>
          </w:p>
        </w:tc>
        <w:tc>
          <w:tcPr>
            <w:tcW w:w="1620" w:type="dxa"/>
            <w:shd w:val="clear" w:color="auto" w:fill="auto"/>
            <w:vAlign w:val="center"/>
          </w:tcPr>
          <w:p w14:paraId="71367F1B" w14:textId="533D2F6B" w:rsidR="007D7BCE" w:rsidRPr="003D1963" w:rsidRDefault="00F00BA0" w:rsidP="00DA749A">
            <w:pPr>
              <w:spacing w:after="0" w:line="240" w:lineRule="auto"/>
              <w:jc w:val="center"/>
              <w:rPr>
                <w:szCs w:val="24"/>
              </w:rPr>
            </w:pPr>
            <w:r w:rsidRPr="003D1963">
              <w:rPr>
                <w:szCs w:val="24"/>
              </w:rPr>
              <w:t>81 + pielikumi</w:t>
            </w:r>
          </w:p>
        </w:tc>
      </w:tr>
      <w:tr w:rsidR="00EA292A" w:rsidRPr="003D1963" w14:paraId="1D251F3D" w14:textId="77777777" w:rsidTr="297A1429">
        <w:trPr>
          <w:trHeight w:val="300"/>
        </w:trPr>
        <w:tc>
          <w:tcPr>
            <w:tcW w:w="1384" w:type="dxa"/>
            <w:shd w:val="clear" w:color="auto" w:fill="auto"/>
          </w:tcPr>
          <w:p w14:paraId="347924B0" w14:textId="342C1DEF" w:rsidR="005754B0" w:rsidRPr="003D1963" w:rsidRDefault="005754B0" w:rsidP="00351CF2">
            <w:pPr>
              <w:spacing w:after="0" w:line="240" w:lineRule="auto"/>
              <w:jc w:val="center"/>
              <w:rPr>
                <w:szCs w:val="24"/>
              </w:rPr>
            </w:pPr>
            <w:r w:rsidRPr="003D1963">
              <w:rPr>
                <w:szCs w:val="24"/>
              </w:rPr>
              <w:t>2.6.</w:t>
            </w:r>
          </w:p>
        </w:tc>
        <w:tc>
          <w:tcPr>
            <w:tcW w:w="4570" w:type="dxa"/>
            <w:shd w:val="clear" w:color="auto" w:fill="auto"/>
            <w:vAlign w:val="center"/>
          </w:tcPr>
          <w:p w14:paraId="26813BB8" w14:textId="2B609061" w:rsidR="005754B0" w:rsidRPr="003D1963" w:rsidRDefault="00E72BCB" w:rsidP="00351CF2">
            <w:pPr>
              <w:spacing w:after="0" w:line="240" w:lineRule="auto"/>
              <w:jc w:val="both"/>
              <w:rPr>
                <w:szCs w:val="24"/>
              </w:rPr>
            </w:pPr>
            <w:r w:rsidRPr="003D1963">
              <w:rPr>
                <w:szCs w:val="24"/>
              </w:rPr>
              <w:t>Vadlīnijas, kas nosaka Eiropas Savienības struktūrfondu un Kohēzijas fonda uzraudzības sistēmas darbības pamatprincipus un kārtību 2014.-2020.gada plānošanas periodā</w:t>
            </w:r>
          </w:p>
        </w:tc>
        <w:tc>
          <w:tcPr>
            <w:tcW w:w="1984" w:type="dxa"/>
            <w:shd w:val="clear" w:color="auto" w:fill="auto"/>
            <w:vAlign w:val="center"/>
          </w:tcPr>
          <w:p w14:paraId="46DCDC22" w14:textId="22564FF2" w:rsidR="005754B0" w:rsidRPr="003D1963" w:rsidRDefault="005214AF" w:rsidP="005214AF">
            <w:pPr>
              <w:spacing w:after="0" w:line="240" w:lineRule="auto"/>
              <w:jc w:val="center"/>
              <w:rPr>
                <w:szCs w:val="24"/>
              </w:rPr>
            </w:pPr>
            <w:r w:rsidRPr="003D1963">
              <w:rPr>
                <w:szCs w:val="24"/>
              </w:rPr>
              <w:t>16.11.2018.</w:t>
            </w:r>
          </w:p>
        </w:tc>
        <w:tc>
          <w:tcPr>
            <w:tcW w:w="1134" w:type="dxa"/>
            <w:shd w:val="clear" w:color="auto" w:fill="auto"/>
            <w:vAlign w:val="center"/>
          </w:tcPr>
          <w:p w14:paraId="21F5D979" w14:textId="217CC710" w:rsidR="005754B0" w:rsidRPr="003D1963" w:rsidRDefault="005214AF" w:rsidP="00141F73">
            <w:pPr>
              <w:spacing w:after="0" w:line="240" w:lineRule="auto"/>
              <w:jc w:val="center"/>
              <w:rPr>
                <w:szCs w:val="24"/>
              </w:rPr>
            </w:pPr>
            <w:r w:rsidRPr="003D1963">
              <w:rPr>
                <w:szCs w:val="24"/>
              </w:rPr>
              <w:t>5</w:t>
            </w:r>
          </w:p>
        </w:tc>
        <w:tc>
          <w:tcPr>
            <w:tcW w:w="1620" w:type="dxa"/>
            <w:shd w:val="clear" w:color="auto" w:fill="auto"/>
            <w:vAlign w:val="center"/>
          </w:tcPr>
          <w:p w14:paraId="6FA4B79E" w14:textId="45B95D70" w:rsidR="005754B0" w:rsidRPr="003D1963" w:rsidRDefault="005214AF" w:rsidP="00F91204">
            <w:pPr>
              <w:spacing w:after="0" w:line="240" w:lineRule="auto"/>
              <w:jc w:val="center"/>
              <w:rPr>
                <w:szCs w:val="24"/>
              </w:rPr>
            </w:pPr>
            <w:r w:rsidRPr="003D1963">
              <w:rPr>
                <w:szCs w:val="24"/>
              </w:rPr>
              <w:t>11</w:t>
            </w:r>
            <w:r w:rsidR="0057489E" w:rsidRPr="003D1963">
              <w:rPr>
                <w:szCs w:val="24"/>
              </w:rPr>
              <w:t xml:space="preserve"> </w:t>
            </w:r>
            <w:r w:rsidRPr="003D1963">
              <w:rPr>
                <w:szCs w:val="24"/>
              </w:rPr>
              <w:t>+</w:t>
            </w:r>
            <w:r w:rsidR="0057489E" w:rsidRPr="003D1963">
              <w:rPr>
                <w:szCs w:val="24"/>
              </w:rPr>
              <w:t xml:space="preserve"> </w:t>
            </w:r>
            <w:r w:rsidR="00F91204" w:rsidRPr="003D1963">
              <w:rPr>
                <w:szCs w:val="24"/>
              </w:rPr>
              <w:t>pielikums</w:t>
            </w:r>
          </w:p>
        </w:tc>
      </w:tr>
      <w:tr w:rsidR="00EA292A" w:rsidRPr="003D1963" w14:paraId="21EDF8FF" w14:textId="77777777" w:rsidTr="297A1429">
        <w:trPr>
          <w:trHeight w:val="300"/>
        </w:trPr>
        <w:tc>
          <w:tcPr>
            <w:tcW w:w="1384" w:type="dxa"/>
            <w:shd w:val="clear" w:color="auto" w:fill="auto"/>
          </w:tcPr>
          <w:p w14:paraId="35F97367" w14:textId="417607CF" w:rsidR="002E6581" w:rsidRPr="003D1963" w:rsidRDefault="002E6581" w:rsidP="00351CF2">
            <w:pPr>
              <w:spacing w:after="0" w:line="240" w:lineRule="auto"/>
              <w:jc w:val="center"/>
              <w:rPr>
                <w:szCs w:val="24"/>
              </w:rPr>
            </w:pPr>
            <w:r w:rsidRPr="003D1963">
              <w:rPr>
                <w:szCs w:val="24"/>
              </w:rPr>
              <w:t>2.7.</w:t>
            </w:r>
          </w:p>
        </w:tc>
        <w:tc>
          <w:tcPr>
            <w:tcW w:w="4570" w:type="dxa"/>
            <w:shd w:val="clear" w:color="auto" w:fill="auto"/>
            <w:vAlign w:val="center"/>
          </w:tcPr>
          <w:p w14:paraId="3DCCF6C8" w14:textId="2A47040B" w:rsidR="002E6581" w:rsidRPr="003D1963" w:rsidRDefault="002E6581" w:rsidP="00351CF2">
            <w:pPr>
              <w:spacing w:after="0" w:line="240" w:lineRule="auto"/>
              <w:jc w:val="both"/>
              <w:rPr>
                <w:szCs w:val="24"/>
              </w:rPr>
            </w:pPr>
            <w:r w:rsidRPr="003D1963">
              <w:rPr>
                <w:szCs w:val="24"/>
              </w:rPr>
              <w:t xml:space="preserve">Vadlīnijas par finanšu korekciju piemērošanu, ziņošanu par Eiropas Savienības fondu ieviešanā konstatētajām neatbilstībām, neatbilstoši veikto izdevumu </w:t>
            </w:r>
            <w:r w:rsidRPr="003D1963">
              <w:rPr>
                <w:szCs w:val="24"/>
              </w:rPr>
              <w:lastRenderedPageBreak/>
              <w:t>atgūšanu 2014.-2020.gada plānošanas periodā</w:t>
            </w:r>
          </w:p>
        </w:tc>
        <w:tc>
          <w:tcPr>
            <w:tcW w:w="1984" w:type="dxa"/>
            <w:shd w:val="clear" w:color="auto" w:fill="auto"/>
            <w:vAlign w:val="center"/>
          </w:tcPr>
          <w:p w14:paraId="7B24319E" w14:textId="457A8B00" w:rsidR="002E6581" w:rsidRPr="003D1963" w:rsidRDefault="616F80FB" w:rsidP="385C8A38">
            <w:pPr>
              <w:spacing w:after="0" w:line="240" w:lineRule="auto"/>
              <w:jc w:val="center"/>
              <w:rPr>
                <w:rFonts w:eastAsia="Times New Roman"/>
                <w:szCs w:val="24"/>
              </w:rPr>
            </w:pPr>
            <w:r w:rsidRPr="003D1963">
              <w:rPr>
                <w:rFonts w:eastAsia="Times New Roman"/>
                <w:szCs w:val="24"/>
              </w:rPr>
              <w:lastRenderedPageBreak/>
              <w:t xml:space="preserve"> </w:t>
            </w:r>
            <w:r w:rsidR="00A2494E" w:rsidRPr="003D1963">
              <w:rPr>
                <w:szCs w:val="24"/>
              </w:rPr>
              <w:t>21.03.2022.</w:t>
            </w:r>
          </w:p>
        </w:tc>
        <w:tc>
          <w:tcPr>
            <w:tcW w:w="1134" w:type="dxa"/>
            <w:shd w:val="clear" w:color="auto" w:fill="auto"/>
            <w:vAlign w:val="center"/>
          </w:tcPr>
          <w:p w14:paraId="369067DF" w14:textId="09335911" w:rsidR="002E6581" w:rsidRPr="003D1963" w:rsidRDefault="00A2494E" w:rsidP="385C8A38">
            <w:pPr>
              <w:spacing w:after="0" w:line="240" w:lineRule="auto"/>
              <w:jc w:val="center"/>
              <w:rPr>
                <w:rFonts w:eastAsia="Times New Roman"/>
                <w:szCs w:val="24"/>
              </w:rPr>
            </w:pPr>
            <w:r w:rsidRPr="003D1963">
              <w:rPr>
                <w:szCs w:val="24"/>
              </w:rPr>
              <w:t>8</w:t>
            </w:r>
          </w:p>
        </w:tc>
        <w:tc>
          <w:tcPr>
            <w:tcW w:w="1620" w:type="dxa"/>
            <w:shd w:val="clear" w:color="auto" w:fill="auto"/>
            <w:vAlign w:val="center"/>
          </w:tcPr>
          <w:p w14:paraId="5CED9806" w14:textId="571560DA" w:rsidR="002E6581" w:rsidRPr="003D1963" w:rsidRDefault="00407B6E" w:rsidP="00D81B86">
            <w:pPr>
              <w:spacing w:after="0" w:line="240" w:lineRule="auto"/>
              <w:jc w:val="center"/>
              <w:rPr>
                <w:szCs w:val="24"/>
              </w:rPr>
            </w:pPr>
            <w:r w:rsidRPr="003D1963">
              <w:rPr>
                <w:szCs w:val="24"/>
              </w:rPr>
              <w:t>34</w:t>
            </w:r>
            <w:r w:rsidR="0057489E" w:rsidRPr="003D1963">
              <w:rPr>
                <w:szCs w:val="24"/>
              </w:rPr>
              <w:t xml:space="preserve"> </w:t>
            </w:r>
            <w:r w:rsidRPr="003D1963">
              <w:rPr>
                <w:szCs w:val="24"/>
              </w:rPr>
              <w:t>+</w:t>
            </w:r>
            <w:r w:rsidR="0057489E" w:rsidRPr="003D1963">
              <w:rPr>
                <w:szCs w:val="24"/>
              </w:rPr>
              <w:t xml:space="preserve"> </w:t>
            </w:r>
            <w:r w:rsidRPr="003D1963">
              <w:rPr>
                <w:szCs w:val="24"/>
              </w:rPr>
              <w:t>pielikumi</w:t>
            </w:r>
          </w:p>
        </w:tc>
      </w:tr>
      <w:tr w:rsidR="00EA292A" w:rsidRPr="003D1963" w14:paraId="04B2724A" w14:textId="77777777" w:rsidTr="297A1429">
        <w:trPr>
          <w:trHeight w:val="300"/>
        </w:trPr>
        <w:tc>
          <w:tcPr>
            <w:tcW w:w="1384" w:type="dxa"/>
            <w:shd w:val="clear" w:color="auto" w:fill="auto"/>
          </w:tcPr>
          <w:p w14:paraId="45119874" w14:textId="6360B1E2" w:rsidR="385C8A38" w:rsidRPr="003D1963" w:rsidRDefault="3884796E" w:rsidP="00BC3446">
            <w:pPr>
              <w:spacing w:line="240" w:lineRule="auto"/>
              <w:jc w:val="center"/>
              <w:rPr>
                <w:rFonts w:eastAsia="Times New Roman"/>
                <w:szCs w:val="24"/>
              </w:rPr>
            </w:pPr>
            <w:r w:rsidRPr="003D1963">
              <w:rPr>
                <w:szCs w:val="24"/>
              </w:rPr>
              <w:t>2.8</w:t>
            </w:r>
          </w:p>
        </w:tc>
        <w:tc>
          <w:tcPr>
            <w:tcW w:w="4570" w:type="dxa"/>
            <w:shd w:val="clear" w:color="auto" w:fill="auto"/>
            <w:vAlign w:val="center"/>
          </w:tcPr>
          <w:p w14:paraId="1221D898" w14:textId="428AA3E1" w:rsidR="385C8A38" w:rsidRPr="003D1963" w:rsidRDefault="3884796E" w:rsidP="00BC3446">
            <w:pPr>
              <w:spacing w:line="240" w:lineRule="auto"/>
              <w:jc w:val="both"/>
              <w:rPr>
                <w:rFonts w:eastAsia="Times New Roman"/>
                <w:szCs w:val="24"/>
              </w:rPr>
            </w:pPr>
            <w:r w:rsidRPr="003D1963">
              <w:rPr>
                <w:rFonts w:eastAsia="Times New Roman"/>
                <w:szCs w:val="24"/>
              </w:rPr>
              <w:t>Vadlīnijas par vienkāršoto izmaksu izmantošanas iespējām un to piemērošana ES fondu 2014.-2020. gada plānošanas periodā</w:t>
            </w:r>
          </w:p>
        </w:tc>
        <w:tc>
          <w:tcPr>
            <w:tcW w:w="1984" w:type="dxa"/>
            <w:shd w:val="clear" w:color="auto" w:fill="auto"/>
            <w:vAlign w:val="center"/>
          </w:tcPr>
          <w:p w14:paraId="79C53D1A" w14:textId="3C448ECB" w:rsidR="385C8A38" w:rsidRPr="003D1963" w:rsidRDefault="3884796E" w:rsidP="00BC3446">
            <w:pPr>
              <w:spacing w:line="240" w:lineRule="auto"/>
              <w:jc w:val="center"/>
              <w:rPr>
                <w:rFonts w:eastAsia="Times New Roman"/>
                <w:szCs w:val="24"/>
              </w:rPr>
            </w:pPr>
            <w:r w:rsidRPr="003D1963">
              <w:rPr>
                <w:rFonts w:eastAsia="Times New Roman"/>
                <w:szCs w:val="24"/>
              </w:rPr>
              <w:t>19.08.2020.</w:t>
            </w:r>
          </w:p>
        </w:tc>
        <w:tc>
          <w:tcPr>
            <w:tcW w:w="1134" w:type="dxa"/>
            <w:shd w:val="clear" w:color="auto" w:fill="auto"/>
            <w:vAlign w:val="center"/>
          </w:tcPr>
          <w:p w14:paraId="1C5C4838" w14:textId="421F7A0E" w:rsidR="385C8A38" w:rsidRPr="003D1963" w:rsidRDefault="3884796E" w:rsidP="385C8A38">
            <w:pPr>
              <w:spacing w:line="240" w:lineRule="auto"/>
              <w:jc w:val="center"/>
              <w:rPr>
                <w:szCs w:val="24"/>
              </w:rPr>
            </w:pPr>
            <w:r w:rsidRPr="003D1963">
              <w:rPr>
                <w:szCs w:val="24"/>
              </w:rPr>
              <w:t>1</w:t>
            </w:r>
          </w:p>
        </w:tc>
        <w:tc>
          <w:tcPr>
            <w:tcW w:w="1620" w:type="dxa"/>
            <w:shd w:val="clear" w:color="auto" w:fill="auto"/>
            <w:vAlign w:val="center"/>
          </w:tcPr>
          <w:p w14:paraId="6180912D" w14:textId="5BC2E95A" w:rsidR="385C8A38" w:rsidRPr="003D1963" w:rsidRDefault="3884796E" w:rsidP="385C8A38">
            <w:pPr>
              <w:spacing w:line="240" w:lineRule="auto"/>
              <w:jc w:val="center"/>
              <w:rPr>
                <w:szCs w:val="24"/>
              </w:rPr>
            </w:pPr>
            <w:r w:rsidRPr="003D1963">
              <w:rPr>
                <w:szCs w:val="24"/>
              </w:rPr>
              <w:t>2</w:t>
            </w:r>
            <w:r w:rsidR="00F00BA0" w:rsidRPr="003D1963">
              <w:rPr>
                <w:szCs w:val="24"/>
              </w:rPr>
              <w:t>2 + pielikumi</w:t>
            </w:r>
          </w:p>
        </w:tc>
      </w:tr>
      <w:tr w:rsidR="00EA292A" w:rsidRPr="003D1963" w14:paraId="46C32FC6" w14:textId="77777777" w:rsidTr="297A1429">
        <w:trPr>
          <w:trHeight w:val="300"/>
        </w:trPr>
        <w:tc>
          <w:tcPr>
            <w:tcW w:w="1384" w:type="dxa"/>
            <w:shd w:val="clear" w:color="auto" w:fill="auto"/>
          </w:tcPr>
          <w:p w14:paraId="556E7C0C" w14:textId="77777777" w:rsidR="007D7BCE" w:rsidRPr="003D1963" w:rsidRDefault="007D7BCE" w:rsidP="00351CF2">
            <w:pPr>
              <w:spacing w:after="0" w:line="240" w:lineRule="auto"/>
              <w:jc w:val="center"/>
              <w:rPr>
                <w:b/>
                <w:i/>
                <w:szCs w:val="24"/>
              </w:rPr>
            </w:pPr>
            <w:r w:rsidRPr="003D1963">
              <w:rPr>
                <w:b/>
                <w:i/>
                <w:szCs w:val="24"/>
              </w:rPr>
              <w:t>III</w:t>
            </w:r>
          </w:p>
        </w:tc>
        <w:tc>
          <w:tcPr>
            <w:tcW w:w="9308" w:type="dxa"/>
            <w:gridSpan w:val="4"/>
            <w:shd w:val="clear" w:color="auto" w:fill="auto"/>
            <w:vAlign w:val="center"/>
          </w:tcPr>
          <w:p w14:paraId="0A99BBB8" w14:textId="77777777" w:rsidR="007D7BCE" w:rsidRPr="000A7168" w:rsidRDefault="007D7BCE" w:rsidP="000A7168">
            <w:pPr>
              <w:spacing w:after="0" w:line="240" w:lineRule="auto"/>
              <w:rPr>
                <w:b/>
                <w:i/>
                <w:sz w:val="26"/>
                <w:szCs w:val="26"/>
              </w:rPr>
            </w:pPr>
            <w:r w:rsidRPr="000A7168">
              <w:rPr>
                <w:b/>
                <w:i/>
                <w:sz w:val="26"/>
                <w:szCs w:val="26"/>
              </w:rPr>
              <w:t>Kārtības</w:t>
            </w:r>
          </w:p>
        </w:tc>
      </w:tr>
      <w:tr w:rsidR="00EA292A" w:rsidRPr="003D1963" w14:paraId="27D051D3" w14:textId="77777777" w:rsidTr="297A1429">
        <w:trPr>
          <w:trHeight w:val="300"/>
        </w:trPr>
        <w:tc>
          <w:tcPr>
            <w:tcW w:w="1384" w:type="dxa"/>
            <w:shd w:val="clear" w:color="auto" w:fill="auto"/>
          </w:tcPr>
          <w:p w14:paraId="490CA608" w14:textId="77777777" w:rsidR="007D7BCE" w:rsidRPr="003D1963" w:rsidRDefault="007D7BCE" w:rsidP="00351CF2">
            <w:pPr>
              <w:spacing w:after="0" w:line="240" w:lineRule="auto"/>
              <w:jc w:val="center"/>
              <w:rPr>
                <w:szCs w:val="24"/>
              </w:rPr>
            </w:pPr>
            <w:r w:rsidRPr="003D1963">
              <w:rPr>
                <w:szCs w:val="24"/>
              </w:rPr>
              <w:t>3.1.</w:t>
            </w:r>
          </w:p>
        </w:tc>
        <w:tc>
          <w:tcPr>
            <w:tcW w:w="4570" w:type="dxa"/>
            <w:shd w:val="clear" w:color="auto" w:fill="auto"/>
            <w:vAlign w:val="center"/>
          </w:tcPr>
          <w:p w14:paraId="054A585A" w14:textId="77777777" w:rsidR="007D7BCE" w:rsidRPr="003D1963" w:rsidRDefault="007D7BCE" w:rsidP="00351CF2">
            <w:pPr>
              <w:spacing w:after="0" w:line="240" w:lineRule="auto"/>
              <w:jc w:val="both"/>
              <w:rPr>
                <w:szCs w:val="24"/>
              </w:rPr>
            </w:pPr>
            <w:r w:rsidRPr="003D1963">
              <w:rPr>
                <w:szCs w:val="24"/>
              </w:rPr>
              <w:t xml:space="preserve">Kārtība, kādā vadošā iestāde nodrošina Eiropas Savienības struktūrfondu un Kohēzijas fonda darbības programmas īstenošanas gada un noslēguma ziņojuma sagatavošanu un iesniegšanu Eiropas Komisijai 2014.-2020.gada plānošanas periodā </w:t>
            </w:r>
          </w:p>
        </w:tc>
        <w:tc>
          <w:tcPr>
            <w:tcW w:w="1984" w:type="dxa"/>
            <w:shd w:val="clear" w:color="auto" w:fill="auto"/>
            <w:vAlign w:val="center"/>
          </w:tcPr>
          <w:p w14:paraId="102C2733" w14:textId="796B8203" w:rsidR="007D7BCE" w:rsidRPr="003D1963" w:rsidRDefault="00C76CE6" w:rsidP="00351CF2">
            <w:pPr>
              <w:spacing w:after="0" w:line="240" w:lineRule="auto"/>
              <w:jc w:val="center"/>
              <w:rPr>
                <w:szCs w:val="24"/>
              </w:rPr>
            </w:pPr>
            <w:r w:rsidRPr="003D1963">
              <w:rPr>
                <w:szCs w:val="24"/>
              </w:rPr>
              <w:t>13.12.2019.</w:t>
            </w:r>
          </w:p>
        </w:tc>
        <w:tc>
          <w:tcPr>
            <w:tcW w:w="1134" w:type="dxa"/>
            <w:shd w:val="clear" w:color="auto" w:fill="auto"/>
            <w:vAlign w:val="center"/>
          </w:tcPr>
          <w:p w14:paraId="08E89357" w14:textId="5911E89F" w:rsidR="007D7BCE" w:rsidRPr="003D1963" w:rsidRDefault="00C76CE6" w:rsidP="006552C5">
            <w:pPr>
              <w:spacing w:after="0" w:line="240" w:lineRule="auto"/>
              <w:jc w:val="center"/>
              <w:rPr>
                <w:szCs w:val="24"/>
              </w:rPr>
            </w:pPr>
            <w:r w:rsidRPr="003D1963">
              <w:rPr>
                <w:szCs w:val="24"/>
              </w:rPr>
              <w:t>5</w:t>
            </w:r>
          </w:p>
        </w:tc>
        <w:tc>
          <w:tcPr>
            <w:tcW w:w="1620" w:type="dxa"/>
            <w:shd w:val="clear" w:color="auto" w:fill="auto"/>
            <w:vAlign w:val="center"/>
          </w:tcPr>
          <w:p w14:paraId="5D6932D7" w14:textId="1F15F3CE" w:rsidR="007D7BCE" w:rsidRPr="003D1963" w:rsidRDefault="00C76CE6" w:rsidP="006552C5">
            <w:pPr>
              <w:spacing w:after="0" w:line="240" w:lineRule="auto"/>
              <w:jc w:val="center"/>
              <w:rPr>
                <w:szCs w:val="24"/>
              </w:rPr>
            </w:pPr>
            <w:r w:rsidRPr="003D1963">
              <w:rPr>
                <w:szCs w:val="24"/>
              </w:rPr>
              <w:t>7</w:t>
            </w:r>
          </w:p>
        </w:tc>
      </w:tr>
      <w:tr w:rsidR="00EA292A" w:rsidRPr="003D1963" w14:paraId="238F002F" w14:textId="77777777" w:rsidTr="297A1429">
        <w:trPr>
          <w:trHeight w:val="300"/>
        </w:trPr>
        <w:tc>
          <w:tcPr>
            <w:tcW w:w="1384" w:type="dxa"/>
            <w:shd w:val="clear" w:color="auto" w:fill="auto"/>
          </w:tcPr>
          <w:p w14:paraId="7DDFDED2" w14:textId="77777777" w:rsidR="007D7BCE" w:rsidRPr="003D1963" w:rsidRDefault="007D7BCE" w:rsidP="00351CF2">
            <w:pPr>
              <w:spacing w:after="0" w:line="240" w:lineRule="auto"/>
              <w:jc w:val="center"/>
              <w:rPr>
                <w:szCs w:val="24"/>
              </w:rPr>
            </w:pPr>
            <w:r w:rsidRPr="003D1963">
              <w:rPr>
                <w:szCs w:val="24"/>
              </w:rPr>
              <w:t>3.2.</w:t>
            </w:r>
          </w:p>
        </w:tc>
        <w:tc>
          <w:tcPr>
            <w:tcW w:w="4570" w:type="dxa"/>
            <w:shd w:val="clear" w:color="auto" w:fill="auto"/>
            <w:vAlign w:val="center"/>
          </w:tcPr>
          <w:p w14:paraId="10740FF5" w14:textId="7C5E13F8" w:rsidR="007D7BCE" w:rsidRPr="003D1963" w:rsidRDefault="000F22D2" w:rsidP="00351CF2">
            <w:pPr>
              <w:spacing w:after="0" w:line="240" w:lineRule="auto"/>
              <w:jc w:val="both"/>
              <w:rPr>
                <w:szCs w:val="24"/>
              </w:rPr>
            </w:pPr>
            <w:r w:rsidRPr="003D1963">
              <w:rPr>
                <w:szCs w:val="24"/>
              </w:rPr>
              <w:t>Kārtība, kādā vadošā iestāde nodrošina uzraudzības komitejas un apakškomiteju sēžu un ikgadējo tikšanos ar Eiropas Komisiju organizēšanu un sekretariāta funkcijas 2014.-2020.gada plānošanas periodā</w:t>
            </w:r>
            <w:r w:rsidR="004D5101" w:rsidRPr="003D1963">
              <w:rPr>
                <w:szCs w:val="24"/>
              </w:rPr>
              <w:t xml:space="preserve"> </w:t>
            </w:r>
          </w:p>
        </w:tc>
        <w:tc>
          <w:tcPr>
            <w:tcW w:w="1984" w:type="dxa"/>
            <w:shd w:val="clear" w:color="auto" w:fill="auto"/>
            <w:vAlign w:val="center"/>
          </w:tcPr>
          <w:p w14:paraId="4F94F29C" w14:textId="5914436D" w:rsidR="007D7BCE" w:rsidRPr="003D1963" w:rsidRDefault="02A356CA" w:rsidP="297A1429">
            <w:pPr>
              <w:spacing w:after="0" w:line="240" w:lineRule="auto"/>
              <w:jc w:val="center"/>
            </w:pPr>
            <w:r>
              <w:t>30.11.2022.</w:t>
            </w:r>
          </w:p>
        </w:tc>
        <w:tc>
          <w:tcPr>
            <w:tcW w:w="1134" w:type="dxa"/>
            <w:shd w:val="clear" w:color="auto" w:fill="auto"/>
            <w:vAlign w:val="center"/>
          </w:tcPr>
          <w:p w14:paraId="202C24E3" w14:textId="0B7EC90D" w:rsidR="007D7BCE" w:rsidRPr="003D1963" w:rsidRDefault="02A356CA" w:rsidP="297A1429">
            <w:pPr>
              <w:spacing w:after="0" w:line="240" w:lineRule="auto"/>
              <w:jc w:val="center"/>
            </w:pPr>
            <w:r>
              <w:t>5</w:t>
            </w:r>
          </w:p>
        </w:tc>
        <w:tc>
          <w:tcPr>
            <w:tcW w:w="1620" w:type="dxa"/>
            <w:shd w:val="clear" w:color="auto" w:fill="auto"/>
            <w:vAlign w:val="center"/>
          </w:tcPr>
          <w:p w14:paraId="588FE69D" w14:textId="6445C2F7" w:rsidR="007D7BCE" w:rsidRPr="003D1963" w:rsidRDefault="5EBB61A3" w:rsidP="006552C5">
            <w:pPr>
              <w:spacing w:after="0" w:line="240" w:lineRule="auto"/>
              <w:jc w:val="center"/>
            </w:pPr>
            <w:r>
              <w:t>8</w:t>
            </w:r>
            <w:r w:rsidR="00132B5B">
              <w:t>+</w:t>
            </w:r>
            <w:r w:rsidR="00E006FB">
              <w:t xml:space="preserve"> </w:t>
            </w:r>
            <w:r w:rsidR="00132B5B">
              <w:t>pielikumi</w:t>
            </w:r>
          </w:p>
        </w:tc>
      </w:tr>
      <w:tr w:rsidR="00EA292A" w:rsidRPr="003D1963" w14:paraId="00005654" w14:textId="77777777" w:rsidTr="297A1429">
        <w:trPr>
          <w:trHeight w:val="300"/>
        </w:trPr>
        <w:tc>
          <w:tcPr>
            <w:tcW w:w="1384" w:type="dxa"/>
            <w:shd w:val="clear" w:color="auto" w:fill="auto"/>
          </w:tcPr>
          <w:p w14:paraId="4006DB2C" w14:textId="77777777" w:rsidR="007D7BCE" w:rsidRPr="003D1963" w:rsidRDefault="007D7BCE" w:rsidP="00351CF2">
            <w:pPr>
              <w:spacing w:after="0" w:line="240" w:lineRule="auto"/>
              <w:jc w:val="center"/>
              <w:rPr>
                <w:szCs w:val="24"/>
              </w:rPr>
            </w:pPr>
            <w:r w:rsidRPr="003D1963">
              <w:rPr>
                <w:szCs w:val="24"/>
              </w:rPr>
              <w:t>3.3.</w:t>
            </w:r>
          </w:p>
        </w:tc>
        <w:tc>
          <w:tcPr>
            <w:tcW w:w="4570" w:type="dxa"/>
            <w:shd w:val="clear" w:color="auto" w:fill="auto"/>
            <w:vAlign w:val="center"/>
          </w:tcPr>
          <w:p w14:paraId="6213077E" w14:textId="77777777" w:rsidR="007D7BCE" w:rsidRPr="003D1963" w:rsidRDefault="007D7BCE" w:rsidP="00351CF2">
            <w:pPr>
              <w:spacing w:after="0" w:line="240" w:lineRule="auto"/>
              <w:jc w:val="both"/>
              <w:rPr>
                <w:szCs w:val="24"/>
              </w:rPr>
            </w:pPr>
            <w:r w:rsidRPr="003D1963">
              <w:rPr>
                <w:szCs w:val="24"/>
              </w:rPr>
              <w:t>Kārtība, kādā Vadošajā iestādē nodrošina horizontālo jautājumu risināšanu</w:t>
            </w:r>
          </w:p>
        </w:tc>
        <w:tc>
          <w:tcPr>
            <w:tcW w:w="1984" w:type="dxa"/>
            <w:shd w:val="clear" w:color="auto" w:fill="auto"/>
            <w:vAlign w:val="center"/>
          </w:tcPr>
          <w:p w14:paraId="384ECBD4" w14:textId="23DE6B93" w:rsidR="00A210DD" w:rsidRPr="003D1963" w:rsidRDefault="79E55EBD" w:rsidP="00A210DD">
            <w:pPr>
              <w:spacing w:after="0" w:line="240" w:lineRule="auto"/>
              <w:jc w:val="center"/>
            </w:pPr>
            <w:r>
              <w:t>27.01.2023.</w:t>
            </w:r>
          </w:p>
          <w:p w14:paraId="50A1F9C4" w14:textId="177BA575" w:rsidR="00E72BCB" w:rsidRPr="003D1963" w:rsidRDefault="00E72BCB" w:rsidP="008C7911">
            <w:pPr>
              <w:spacing w:after="0" w:line="240" w:lineRule="auto"/>
              <w:jc w:val="center"/>
              <w:rPr>
                <w:szCs w:val="24"/>
              </w:rPr>
            </w:pPr>
          </w:p>
        </w:tc>
        <w:tc>
          <w:tcPr>
            <w:tcW w:w="1134" w:type="dxa"/>
            <w:shd w:val="clear" w:color="auto" w:fill="auto"/>
            <w:vAlign w:val="center"/>
          </w:tcPr>
          <w:p w14:paraId="57ECD2E7" w14:textId="12DA7210" w:rsidR="00A210DD" w:rsidRPr="003D1963" w:rsidRDefault="1382572A" w:rsidP="297A1429">
            <w:pPr>
              <w:spacing w:after="0" w:line="240" w:lineRule="auto"/>
              <w:jc w:val="center"/>
              <w:rPr>
                <w:rFonts w:eastAsia="Times New Roman"/>
                <w:szCs w:val="24"/>
              </w:rPr>
            </w:pPr>
            <w:r>
              <w:t>13</w:t>
            </w:r>
          </w:p>
          <w:p w14:paraId="7A75C47C" w14:textId="7D874747" w:rsidR="00E72BCB" w:rsidRPr="003D1963" w:rsidRDefault="00E72BCB" w:rsidP="006552C5">
            <w:pPr>
              <w:spacing w:after="0" w:line="240" w:lineRule="auto"/>
              <w:jc w:val="center"/>
              <w:rPr>
                <w:szCs w:val="24"/>
              </w:rPr>
            </w:pPr>
          </w:p>
        </w:tc>
        <w:tc>
          <w:tcPr>
            <w:tcW w:w="1620" w:type="dxa"/>
            <w:shd w:val="clear" w:color="auto" w:fill="auto"/>
            <w:vAlign w:val="center"/>
          </w:tcPr>
          <w:p w14:paraId="7992EF66" w14:textId="6156975E" w:rsidR="00A210DD" w:rsidRPr="003D1963" w:rsidRDefault="0086292D" w:rsidP="006552C5">
            <w:pPr>
              <w:spacing w:after="0" w:line="240" w:lineRule="auto"/>
              <w:jc w:val="center"/>
            </w:pPr>
            <w:r>
              <w:t>1</w:t>
            </w:r>
            <w:r w:rsidR="327C8CF8">
              <w:t>4</w:t>
            </w:r>
            <w:r>
              <w:t xml:space="preserve"> </w:t>
            </w:r>
            <w:r w:rsidR="00A210DD">
              <w:t>+</w:t>
            </w:r>
            <w:r>
              <w:t xml:space="preserve"> </w:t>
            </w:r>
            <w:r w:rsidR="00A210DD">
              <w:t>pielikumi</w:t>
            </w:r>
          </w:p>
          <w:p w14:paraId="2A4DA6AF" w14:textId="49C65D76" w:rsidR="00E72BCB" w:rsidRPr="003D1963" w:rsidRDefault="00E72BCB" w:rsidP="006552C5">
            <w:pPr>
              <w:spacing w:after="0" w:line="240" w:lineRule="auto"/>
              <w:jc w:val="center"/>
              <w:rPr>
                <w:szCs w:val="24"/>
              </w:rPr>
            </w:pPr>
          </w:p>
        </w:tc>
      </w:tr>
      <w:tr w:rsidR="00EA292A" w:rsidRPr="003D1963" w14:paraId="45F219EB" w14:textId="77777777" w:rsidTr="297A1429">
        <w:trPr>
          <w:trHeight w:val="300"/>
        </w:trPr>
        <w:tc>
          <w:tcPr>
            <w:tcW w:w="1384" w:type="dxa"/>
            <w:shd w:val="clear" w:color="auto" w:fill="auto"/>
          </w:tcPr>
          <w:p w14:paraId="27FC8452" w14:textId="77777777" w:rsidR="007D7BCE" w:rsidRPr="003D1963" w:rsidRDefault="007D7BCE" w:rsidP="00351CF2">
            <w:pPr>
              <w:spacing w:after="0" w:line="240" w:lineRule="auto"/>
              <w:jc w:val="center"/>
              <w:rPr>
                <w:szCs w:val="24"/>
              </w:rPr>
            </w:pPr>
            <w:r w:rsidRPr="003D1963">
              <w:rPr>
                <w:szCs w:val="24"/>
              </w:rPr>
              <w:t>3.4.</w:t>
            </w:r>
          </w:p>
        </w:tc>
        <w:tc>
          <w:tcPr>
            <w:tcW w:w="4570" w:type="dxa"/>
            <w:shd w:val="clear" w:color="auto" w:fill="auto"/>
            <w:vAlign w:val="center"/>
          </w:tcPr>
          <w:p w14:paraId="1D6D1349" w14:textId="77777777" w:rsidR="007D7BCE" w:rsidRPr="003D1963" w:rsidRDefault="007D7BCE" w:rsidP="00351CF2">
            <w:pPr>
              <w:spacing w:after="0" w:line="240" w:lineRule="auto"/>
              <w:jc w:val="both"/>
              <w:rPr>
                <w:szCs w:val="24"/>
              </w:rPr>
            </w:pPr>
            <w:r w:rsidRPr="003D1963">
              <w:rPr>
                <w:szCs w:val="24"/>
              </w:rPr>
              <w:t>Kārtība, kādā tiek izvērtēta 2014.- 2020.gada plānošanas perioda lielā projekta informācija un Eiropas Komisijā iesniegts lielā projekta paziņojums vai lielā projekta grozījumu priekšlikumi</w:t>
            </w:r>
          </w:p>
        </w:tc>
        <w:tc>
          <w:tcPr>
            <w:tcW w:w="1984" w:type="dxa"/>
            <w:shd w:val="clear" w:color="auto" w:fill="auto"/>
            <w:vAlign w:val="center"/>
          </w:tcPr>
          <w:p w14:paraId="7C89A272" w14:textId="51F9DCE5" w:rsidR="007D7BCE" w:rsidRPr="003D1963" w:rsidRDefault="00A210DD" w:rsidP="001F6277">
            <w:pPr>
              <w:spacing w:after="0" w:line="240" w:lineRule="auto"/>
              <w:jc w:val="center"/>
              <w:rPr>
                <w:szCs w:val="24"/>
              </w:rPr>
            </w:pPr>
            <w:r w:rsidRPr="003D1963">
              <w:rPr>
                <w:szCs w:val="24"/>
              </w:rPr>
              <w:t>29.03.2019.</w:t>
            </w:r>
          </w:p>
        </w:tc>
        <w:tc>
          <w:tcPr>
            <w:tcW w:w="1134" w:type="dxa"/>
            <w:shd w:val="clear" w:color="auto" w:fill="auto"/>
            <w:vAlign w:val="center"/>
          </w:tcPr>
          <w:p w14:paraId="4729E1D4" w14:textId="2876B907" w:rsidR="007D7BCE" w:rsidRPr="003D1963" w:rsidRDefault="00A210DD" w:rsidP="006552C5">
            <w:pPr>
              <w:spacing w:after="0" w:line="240" w:lineRule="auto"/>
              <w:jc w:val="center"/>
              <w:rPr>
                <w:szCs w:val="24"/>
              </w:rPr>
            </w:pPr>
            <w:r w:rsidRPr="003D1963">
              <w:rPr>
                <w:szCs w:val="24"/>
              </w:rPr>
              <w:t>3</w:t>
            </w:r>
          </w:p>
        </w:tc>
        <w:tc>
          <w:tcPr>
            <w:tcW w:w="1620" w:type="dxa"/>
            <w:shd w:val="clear" w:color="auto" w:fill="auto"/>
            <w:vAlign w:val="center"/>
          </w:tcPr>
          <w:p w14:paraId="2CC969F1" w14:textId="799C1EAC" w:rsidR="007D7BCE" w:rsidRPr="003D1963" w:rsidRDefault="606967C6" w:rsidP="297A1429">
            <w:pPr>
              <w:spacing w:after="0" w:line="240" w:lineRule="auto"/>
              <w:jc w:val="center"/>
            </w:pPr>
            <w:r>
              <w:t>7 + pielikumi</w:t>
            </w:r>
          </w:p>
        </w:tc>
      </w:tr>
      <w:tr w:rsidR="00EA292A" w:rsidRPr="003D1963" w14:paraId="037AB554" w14:textId="77777777" w:rsidTr="297A1429">
        <w:trPr>
          <w:trHeight w:val="300"/>
        </w:trPr>
        <w:tc>
          <w:tcPr>
            <w:tcW w:w="1384" w:type="dxa"/>
            <w:shd w:val="clear" w:color="auto" w:fill="auto"/>
          </w:tcPr>
          <w:p w14:paraId="59D66359" w14:textId="77777777" w:rsidR="007D7BCE" w:rsidRPr="003D1963" w:rsidRDefault="007D7BCE" w:rsidP="00351CF2">
            <w:pPr>
              <w:spacing w:after="0" w:line="240" w:lineRule="auto"/>
              <w:jc w:val="center"/>
              <w:rPr>
                <w:szCs w:val="24"/>
              </w:rPr>
            </w:pPr>
            <w:r w:rsidRPr="003D1963">
              <w:rPr>
                <w:szCs w:val="24"/>
              </w:rPr>
              <w:t>3.6.</w:t>
            </w:r>
          </w:p>
        </w:tc>
        <w:tc>
          <w:tcPr>
            <w:tcW w:w="4570" w:type="dxa"/>
            <w:shd w:val="clear" w:color="auto" w:fill="auto"/>
            <w:vAlign w:val="center"/>
          </w:tcPr>
          <w:p w14:paraId="10AE375C" w14:textId="2F4CC15F" w:rsidR="007D7BCE" w:rsidRPr="003D1963" w:rsidRDefault="00FB2FF3" w:rsidP="00351CF2">
            <w:pPr>
              <w:spacing w:after="0" w:line="240" w:lineRule="auto"/>
              <w:jc w:val="both"/>
              <w:rPr>
                <w:szCs w:val="24"/>
              </w:rPr>
            </w:pPr>
            <w:r w:rsidRPr="003D1963">
              <w:rPr>
                <w:szCs w:val="24"/>
              </w:rPr>
              <w:t>Kārtība, kādā tiek veikta risku pārvaldība Eiropas Savienības fondu 2014.-2020. un 2021.–2027.gada plānošanas periodā, Atveseļošanas fondā un citu ārvalstu finanšu palīdzības instrumentu vadībā</w:t>
            </w:r>
          </w:p>
        </w:tc>
        <w:tc>
          <w:tcPr>
            <w:tcW w:w="1984" w:type="dxa"/>
            <w:shd w:val="clear" w:color="auto" w:fill="auto"/>
            <w:vAlign w:val="center"/>
          </w:tcPr>
          <w:p w14:paraId="068E78BA" w14:textId="6A479F5A" w:rsidR="002639B2" w:rsidRPr="003D1963" w:rsidRDefault="772F2920" w:rsidP="00351CF2">
            <w:pPr>
              <w:spacing w:after="0" w:line="240" w:lineRule="auto"/>
              <w:jc w:val="center"/>
            </w:pPr>
            <w:r>
              <w:t>30.09.</w:t>
            </w:r>
            <w:r w:rsidR="00A2494E">
              <w:t>2022.</w:t>
            </w:r>
          </w:p>
        </w:tc>
        <w:tc>
          <w:tcPr>
            <w:tcW w:w="1134" w:type="dxa"/>
            <w:shd w:val="clear" w:color="auto" w:fill="auto"/>
            <w:vAlign w:val="center"/>
          </w:tcPr>
          <w:p w14:paraId="22BA22CE" w14:textId="58B92FB6" w:rsidR="007D7BCE" w:rsidRPr="003D1963" w:rsidRDefault="1D8DDB08" w:rsidP="006552C5">
            <w:pPr>
              <w:spacing w:after="0" w:line="240" w:lineRule="auto"/>
              <w:jc w:val="center"/>
            </w:pPr>
            <w:r>
              <w:t>8</w:t>
            </w:r>
          </w:p>
        </w:tc>
        <w:tc>
          <w:tcPr>
            <w:tcW w:w="1620" w:type="dxa"/>
            <w:shd w:val="clear" w:color="auto" w:fill="auto"/>
            <w:vAlign w:val="center"/>
          </w:tcPr>
          <w:p w14:paraId="59D60B41" w14:textId="7ABE4816" w:rsidR="007D7BCE" w:rsidRPr="003D1963" w:rsidRDefault="0086292D" w:rsidP="006552C5">
            <w:pPr>
              <w:spacing w:after="0" w:line="240" w:lineRule="auto"/>
              <w:jc w:val="center"/>
              <w:rPr>
                <w:szCs w:val="24"/>
              </w:rPr>
            </w:pPr>
            <w:r w:rsidRPr="003D1963">
              <w:rPr>
                <w:szCs w:val="24"/>
              </w:rPr>
              <w:t>12 + pielikumi</w:t>
            </w:r>
          </w:p>
        </w:tc>
      </w:tr>
      <w:tr w:rsidR="00EA292A" w:rsidRPr="003D1963" w14:paraId="46A4A95A" w14:textId="77777777" w:rsidTr="297A1429">
        <w:trPr>
          <w:trHeight w:val="300"/>
        </w:trPr>
        <w:tc>
          <w:tcPr>
            <w:tcW w:w="1384" w:type="dxa"/>
            <w:shd w:val="clear" w:color="auto" w:fill="auto"/>
          </w:tcPr>
          <w:p w14:paraId="158AFC88" w14:textId="77777777" w:rsidR="007D7BCE" w:rsidRPr="003D1963" w:rsidRDefault="007D7BCE" w:rsidP="00351CF2">
            <w:pPr>
              <w:spacing w:after="0" w:line="240" w:lineRule="auto"/>
              <w:jc w:val="center"/>
              <w:rPr>
                <w:szCs w:val="24"/>
              </w:rPr>
            </w:pPr>
          </w:p>
          <w:p w14:paraId="1006BCE9" w14:textId="77777777" w:rsidR="007D7BCE" w:rsidRPr="003D1963" w:rsidRDefault="007D7BCE" w:rsidP="00351CF2">
            <w:pPr>
              <w:spacing w:after="0" w:line="240" w:lineRule="auto"/>
              <w:jc w:val="center"/>
              <w:rPr>
                <w:szCs w:val="24"/>
              </w:rPr>
            </w:pPr>
            <w:r w:rsidRPr="003D1963">
              <w:rPr>
                <w:szCs w:val="24"/>
              </w:rPr>
              <w:t>3.7.</w:t>
            </w:r>
          </w:p>
        </w:tc>
        <w:tc>
          <w:tcPr>
            <w:tcW w:w="4570" w:type="dxa"/>
            <w:shd w:val="clear" w:color="auto" w:fill="auto"/>
            <w:vAlign w:val="center"/>
          </w:tcPr>
          <w:p w14:paraId="6D89DF67" w14:textId="77777777" w:rsidR="007D7BCE" w:rsidRPr="003D1963" w:rsidRDefault="007D7BCE" w:rsidP="00351CF2">
            <w:pPr>
              <w:spacing w:after="0" w:line="240" w:lineRule="auto"/>
              <w:jc w:val="both"/>
              <w:rPr>
                <w:szCs w:val="24"/>
              </w:rPr>
            </w:pPr>
            <w:r w:rsidRPr="003D1963">
              <w:rPr>
                <w:szCs w:val="24"/>
              </w:rPr>
              <w:t>Kārtība, kādā veic ES fondu VI sagatavo 2014.-2020.g. plānošanas perioda  ES fondu pārvaldības deklarāciju, galīgo revīzijas ziņojumu un veikto kontroļu gada kopsavilkumu Eiropas Komisijai un vadības un kontroles sistēmas atbilstības apliecinājumu Sertifikācijas iestādei</w:t>
            </w:r>
          </w:p>
        </w:tc>
        <w:tc>
          <w:tcPr>
            <w:tcW w:w="1984" w:type="dxa"/>
            <w:shd w:val="clear" w:color="auto" w:fill="auto"/>
            <w:vAlign w:val="center"/>
          </w:tcPr>
          <w:p w14:paraId="5E109C87" w14:textId="6124FDF7" w:rsidR="007D7BCE" w:rsidRPr="003D1963" w:rsidRDefault="00A210DD" w:rsidP="003B7E77">
            <w:pPr>
              <w:spacing w:after="0" w:line="240" w:lineRule="auto"/>
              <w:jc w:val="center"/>
              <w:rPr>
                <w:szCs w:val="24"/>
              </w:rPr>
            </w:pPr>
            <w:r w:rsidRPr="003D1963">
              <w:rPr>
                <w:szCs w:val="24"/>
              </w:rPr>
              <w:t>31.</w:t>
            </w:r>
            <w:r w:rsidR="00765FBB" w:rsidRPr="003D1963">
              <w:rPr>
                <w:szCs w:val="24"/>
              </w:rPr>
              <w:t>07</w:t>
            </w:r>
            <w:r w:rsidRPr="003D1963">
              <w:rPr>
                <w:szCs w:val="24"/>
              </w:rPr>
              <w:t>.20</w:t>
            </w:r>
            <w:r w:rsidR="00765FBB" w:rsidRPr="003D1963">
              <w:rPr>
                <w:szCs w:val="24"/>
              </w:rPr>
              <w:t>20</w:t>
            </w:r>
            <w:r w:rsidRPr="003D1963">
              <w:rPr>
                <w:szCs w:val="24"/>
              </w:rPr>
              <w:t>.</w:t>
            </w:r>
          </w:p>
          <w:p w14:paraId="57C21BEC" w14:textId="49BFC40F" w:rsidR="007E0AE0" w:rsidRPr="003D1963" w:rsidRDefault="007E0AE0" w:rsidP="003B7E77">
            <w:pPr>
              <w:spacing w:after="0" w:line="240" w:lineRule="auto"/>
              <w:jc w:val="center"/>
              <w:rPr>
                <w:szCs w:val="24"/>
              </w:rPr>
            </w:pPr>
          </w:p>
        </w:tc>
        <w:tc>
          <w:tcPr>
            <w:tcW w:w="1134" w:type="dxa"/>
            <w:shd w:val="clear" w:color="auto" w:fill="auto"/>
            <w:vAlign w:val="center"/>
          </w:tcPr>
          <w:p w14:paraId="3AE53B79" w14:textId="1AE28EF8" w:rsidR="007D7BCE" w:rsidRPr="003D1963" w:rsidRDefault="00765FBB" w:rsidP="006552C5">
            <w:pPr>
              <w:spacing w:after="0" w:line="240" w:lineRule="auto"/>
              <w:jc w:val="center"/>
              <w:rPr>
                <w:szCs w:val="24"/>
              </w:rPr>
            </w:pPr>
            <w:r w:rsidRPr="003D1963">
              <w:rPr>
                <w:szCs w:val="24"/>
              </w:rPr>
              <w:t>8</w:t>
            </w:r>
          </w:p>
          <w:p w14:paraId="00ED0723" w14:textId="62C2F63F" w:rsidR="007E0AE0" w:rsidRPr="003D1963" w:rsidRDefault="007E0AE0" w:rsidP="006552C5">
            <w:pPr>
              <w:spacing w:after="0" w:line="240" w:lineRule="auto"/>
              <w:jc w:val="center"/>
              <w:rPr>
                <w:szCs w:val="24"/>
              </w:rPr>
            </w:pPr>
          </w:p>
        </w:tc>
        <w:tc>
          <w:tcPr>
            <w:tcW w:w="1620" w:type="dxa"/>
            <w:shd w:val="clear" w:color="auto" w:fill="auto"/>
            <w:vAlign w:val="center"/>
          </w:tcPr>
          <w:p w14:paraId="159B9BAA" w14:textId="0D874F36" w:rsidR="007D7BCE" w:rsidRPr="003D1963" w:rsidRDefault="0086292D" w:rsidP="006552C5">
            <w:pPr>
              <w:spacing w:after="0" w:line="240" w:lineRule="auto"/>
              <w:jc w:val="center"/>
              <w:rPr>
                <w:szCs w:val="24"/>
              </w:rPr>
            </w:pPr>
            <w:r w:rsidRPr="003D1963">
              <w:rPr>
                <w:szCs w:val="24"/>
              </w:rPr>
              <w:t>17</w:t>
            </w:r>
            <w:r w:rsidR="0057489E" w:rsidRPr="003D1963">
              <w:rPr>
                <w:szCs w:val="24"/>
              </w:rPr>
              <w:t xml:space="preserve"> </w:t>
            </w:r>
            <w:r w:rsidR="00765FBB" w:rsidRPr="003D1963">
              <w:rPr>
                <w:szCs w:val="24"/>
              </w:rPr>
              <w:t>+</w:t>
            </w:r>
            <w:r w:rsidR="0057489E" w:rsidRPr="003D1963">
              <w:rPr>
                <w:szCs w:val="24"/>
              </w:rPr>
              <w:t xml:space="preserve"> </w:t>
            </w:r>
            <w:r w:rsidR="00765FBB" w:rsidRPr="003D1963">
              <w:rPr>
                <w:szCs w:val="24"/>
              </w:rPr>
              <w:t>pielikumi</w:t>
            </w:r>
          </w:p>
          <w:p w14:paraId="08A8968F" w14:textId="46F16D9A" w:rsidR="00512CCE" w:rsidRPr="003D1963" w:rsidRDefault="00512CCE" w:rsidP="006552C5">
            <w:pPr>
              <w:spacing w:after="0" w:line="240" w:lineRule="auto"/>
              <w:jc w:val="center"/>
              <w:rPr>
                <w:szCs w:val="24"/>
              </w:rPr>
            </w:pPr>
          </w:p>
        </w:tc>
      </w:tr>
      <w:tr w:rsidR="00EA292A" w:rsidRPr="003D1963" w14:paraId="28E473EF" w14:textId="77777777" w:rsidTr="297A1429">
        <w:trPr>
          <w:trHeight w:val="300"/>
        </w:trPr>
        <w:tc>
          <w:tcPr>
            <w:tcW w:w="1384" w:type="dxa"/>
            <w:shd w:val="clear" w:color="auto" w:fill="auto"/>
          </w:tcPr>
          <w:p w14:paraId="3601C922" w14:textId="77777777" w:rsidR="007D7BCE" w:rsidRPr="003D1963" w:rsidRDefault="007D7BCE" w:rsidP="00351CF2">
            <w:pPr>
              <w:spacing w:after="0" w:line="240" w:lineRule="auto"/>
              <w:jc w:val="center"/>
              <w:rPr>
                <w:szCs w:val="24"/>
              </w:rPr>
            </w:pPr>
            <w:r w:rsidRPr="003D1963">
              <w:rPr>
                <w:szCs w:val="24"/>
              </w:rPr>
              <w:t>3.8.</w:t>
            </w:r>
          </w:p>
        </w:tc>
        <w:tc>
          <w:tcPr>
            <w:tcW w:w="4570" w:type="dxa"/>
            <w:shd w:val="clear" w:color="auto" w:fill="auto"/>
            <w:vAlign w:val="center"/>
          </w:tcPr>
          <w:p w14:paraId="7D8E0101" w14:textId="6D83F9F7" w:rsidR="007D7BCE" w:rsidRPr="003D1963" w:rsidRDefault="007D1793" w:rsidP="00351CF2">
            <w:pPr>
              <w:spacing w:after="0" w:line="240" w:lineRule="auto"/>
              <w:jc w:val="both"/>
              <w:rPr>
                <w:szCs w:val="24"/>
              </w:rPr>
            </w:pPr>
            <w:r w:rsidRPr="003D1963">
              <w:rPr>
                <w:szCs w:val="24"/>
              </w:rPr>
              <w:t>Kārtība, kādā vadošā iestāde veic ES fondu uzraudzību 2014.-2020.gada plānošanas periodā</w:t>
            </w:r>
          </w:p>
        </w:tc>
        <w:tc>
          <w:tcPr>
            <w:tcW w:w="1984" w:type="dxa"/>
            <w:shd w:val="clear" w:color="auto" w:fill="auto"/>
            <w:vAlign w:val="center"/>
          </w:tcPr>
          <w:p w14:paraId="259A716E" w14:textId="77777777" w:rsidR="00B51B02" w:rsidRPr="003D1963" w:rsidRDefault="00B51B02" w:rsidP="00687C74">
            <w:pPr>
              <w:spacing w:after="0" w:line="240" w:lineRule="auto"/>
              <w:jc w:val="center"/>
              <w:rPr>
                <w:szCs w:val="24"/>
              </w:rPr>
            </w:pPr>
          </w:p>
          <w:p w14:paraId="4BC97388" w14:textId="1045993C" w:rsidR="00E72BCB" w:rsidRPr="003D1963" w:rsidRDefault="00400843" w:rsidP="00FC0035">
            <w:pPr>
              <w:spacing w:after="0" w:line="240" w:lineRule="auto"/>
              <w:jc w:val="center"/>
              <w:rPr>
                <w:szCs w:val="24"/>
              </w:rPr>
            </w:pPr>
            <w:r w:rsidRPr="003D1963">
              <w:rPr>
                <w:szCs w:val="24"/>
              </w:rPr>
              <w:t>13.12.2019.</w:t>
            </w:r>
          </w:p>
        </w:tc>
        <w:tc>
          <w:tcPr>
            <w:tcW w:w="1134" w:type="dxa"/>
            <w:shd w:val="clear" w:color="auto" w:fill="auto"/>
            <w:vAlign w:val="center"/>
          </w:tcPr>
          <w:p w14:paraId="0A61FF1A" w14:textId="27B75660" w:rsidR="007D7BCE" w:rsidRPr="003D1963" w:rsidRDefault="00400843" w:rsidP="006552C5">
            <w:pPr>
              <w:spacing w:after="0" w:line="240" w:lineRule="auto"/>
              <w:jc w:val="center"/>
              <w:rPr>
                <w:szCs w:val="24"/>
              </w:rPr>
            </w:pPr>
            <w:r w:rsidRPr="003D1963">
              <w:rPr>
                <w:szCs w:val="24"/>
              </w:rPr>
              <w:t>5</w:t>
            </w:r>
          </w:p>
        </w:tc>
        <w:tc>
          <w:tcPr>
            <w:tcW w:w="1620" w:type="dxa"/>
            <w:shd w:val="clear" w:color="auto" w:fill="auto"/>
            <w:vAlign w:val="center"/>
          </w:tcPr>
          <w:p w14:paraId="6C8441FD" w14:textId="553E6546" w:rsidR="00E72BCB" w:rsidRPr="003D1963" w:rsidRDefault="00400843" w:rsidP="00F91204">
            <w:pPr>
              <w:spacing w:after="0" w:line="240" w:lineRule="auto"/>
              <w:jc w:val="center"/>
              <w:rPr>
                <w:szCs w:val="24"/>
              </w:rPr>
            </w:pPr>
            <w:r w:rsidRPr="003D1963">
              <w:rPr>
                <w:szCs w:val="24"/>
              </w:rPr>
              <w:t>17+</w:t>
            </w:r>
            <w:r w:rsidR="0057489E" w:rsidRPr="003D1963">
              <w:rPr>
                <w:szCs w:val="24"/>
              </w:rPr>
              <w:t xml:space="preserve"> </w:t>
            </w:r>
            <w:r w:rsidR="00F91204" w:rsidRPr="003D1963">
              <w:rPr>
                <w:szCs w:val="24"/>
              </w:rPr>
              <w:t>pielikums</w:t>
            </w:r>
          </w:p>
        </w:tc>
      </w:tr>
      <w:tr w:rsidR="00EA292A" w:rsidRPr="003D1963" w14:paraId="716AAC6B" w14:textId="77777777" w:rsidTr="297A1429">
        <w:trPr>
          <w:trHeight w:val="300"/>
        </w:trPr>
        <w:tc>
          <w:tcPr>
            <w:tcW w:w="1384" w:type="dxa"/>
            <w:shd w:val="clear" w:color="auto" w:fill="auto"/>
          </w:tcPr>
          <w:p w14:paraId="39B24FBD" w14:textId="77777777" w:rsidR="007D7BCE" w:rsidRPr="003D1963" w:rsidRDefault="007D7BCE" w:rsidP="00351CF2">
            <w:pPr>
              <w:spacing w:after="0" w:line="240" w:lineRule="auto"/>
              <w:jc w:val="center"/>
              <w:rPr>
                <w:szCs w:val="24"/>
              </w:rPr>
            </w:pPr>
            <w:r w:rsidRPr="003D1963">
              <w:rPr>
                <w:szCs w:val="24"/>
              </w:rPr>
              <w:t>3.12.</w:t>
            </w:r>
          </w:p>
        </w:tc>
        <w:tc>
          <w:tcPr>
            <w:tcW w:w="4570" w:type="dxa"/>
            <w:shd w:val="clear" w:color="auto" w:fill="auto"/>
            <w:vAlign w:val="center"/>
          </w:tcPr>
          <w:p w14:paraId="08A9E473" w14:textId="77777777" w:rsidR="007D7BCE" w:rsidRPr="003D1963" w:rsidRDefault="007D7BCE" w:rsidP="00351CF2">
            <w:pPr>
              <w:spacing w:after="0" w:line="240" w:lineRule="auto"/>
              <w:jc w:val="both"/>
              <w:rPr>
                <w:szCs w:val="24"/>
              </w:rPr>
            </w:pPr>
            <w:r w:rsidRPr="003D1963">
              <w:rPr>
                <w:szCs w:val="24"/>
              </w:rPr>
              <w:t>Kārtība, kādā vadošā iestāde izvērtē revīzijas iestādes, iekšējā audita Eiropas Kopienas institūciju, Valsts kontroles un citu ārējo auditoru sniegto informāciju par Eiropas Savienības fondu kontroli, revīziju un tās rezultātiem un nodrošina vadības un kontroles sistēmas pilnveidošanu</w:t>
            </w:r>
          </w:p>
        </w:tc>
        <w:tc>
          <w:tcPr>
            <w:tcW w:w="1984" w:type="dxa"/>
            <w:shd w:val="clear" w:color="auto" w:fill="auto"/>
            <w:vAlign w:val="center"/>
          </w:tcPr>
          <w:p w14:paraId="78ADBAA2" w14:textId="6243499E" w:rsidR="007D7BCE" w:rsidRPr="003D1963" w:rsidRDefault="1F7C0635" w:rsidP="297A1429">
            <w:pPr>
              <w:spacing w:after="0" w:line="240" w:lineRule="auto"/>
              <w:jc w:val="center"/>
              <w:rPr>
                <w:rFonts w:eastAsia="Times New Roman"/>
              </w:rPr>
            </w:pPr>
            <w:r>
              <w:t>13.09.2022.</w:t>
            </w:r>
          </w:p>
        </w:tc>
        <w:tc>
          <w:tcPr>
            <w:tcW w:w="1134" w:type="dxa"/>
            <w:shd w:val="clear" w:color="auto" w:fill="auto"/>
            <w:vAlign w:val="center"/>
          </w:tcPr>
          <w:p w14:paraId="3BDDD528" w14:textId="6AFB1C30" w:rsidR="007D7BCE" w:rsidRPr="003D1963" w:rsidRDefault="0086292D" w:rsidP="006552C5">
            <w:pPr>
              <w:spacing w:after="0" w:line="240" w:lineRule="auto"/>
              <w:jc w:val="center"/>
              <w:rPr>
                <w:szCs w:val="24"/>
              </w:rPr>
            </w:pPr>
            <w:r w:rsidRPr="003D1963">
              <w:rPr>
                <w:szCs w:val="24"/>
              </w:rPr>
              <w:t>7</w:t>
            </w:r>
          </w:p>
        </w:tc>
        <w:tc>
          <w:tcPr>
            <w:tcW w:w="1620" w:type="dxa"/>
            <w:shd w:val="clear" w:color="auto" w:fill="auto"/>
            <w:vAlign w:val="center"/>
          </w:tcPr>
          <w:p w14:paraId="4847468F" w14:textId="02F67F9E" w:rsidR="007D7BCE" w:rsidRPr="003D1963" w:rsidRDefault="00ED1344" w:rsidP="00D81B86">
            <w:pPr>
              <w:spacing w:after="0" w:line="240" w:lineRule="auto"/>
              <w:jc w:val="center"/>
              <w:rPr>
                <w:szCs w:val="24"/>
              </w:rPr>
            </w:pPr>
            <w:r w:rsidRPr="003D1963">
              <w:rPr>
                <w:szCs w:val="24"/>
              </w:rPr>
              <w:t>22</w:t>
            </w:r>
            <w:r w:rsidR="0086292D" w:rsidRPr="003D1963">
              <w:rPr>
                <w:szCs w:val="24"/>
              </w:rPr>
              <w:t xml:space="preserve"> </w:t>
            </w:r>
            <w:r w:rsidRPr="003D1963">
              <w:rPr>
                <w:szCs w:val="24"/>
              </w:rPr>
              <w:t>+</w:t>
            </w:r>
            <w:r w:rsidR="0086292D" w:rsidRPr="003D1963">
              <w:rPr>
                <w:szCs w:val="24"/>
              </w:rPr>
              <w:t xml:space="preserve"> </w:t>
            </w:r>
            <w:r w:rsidRPr="003D1963">
              <w:rPr>
                <w:szCs w:val="24"/>
              </w:rPr>
              <w:t>pielikumi</w:t>
            </w:r>
          </w:p>
        </w:tc>
      </w:tr>
      <w:tr w:rsidR="00EA292A" w:rsidRPr="003D1963" w14:paraId="4A63ED09" w14:textId="77777777" w:rsidTr="297A1429">
        <w:trPr>
          <w:trHeight w:val="300"/>
        </w:trPr>
        <w:tc>
          <w:tcPr>
            <w:tcW w:w="1384" w:type="dxa"/>
            <w:shd w:val="clear" w:color="auto" w:fill="auto"/>
          </w:tcPr>
          <w:p w14:paraId="24658839" w14:textId="77777777" w:rsidR="007D7BCE" w:rsidRPr="003D1963" w:rsidRDefault="007D7BCE" w:rsidP="00351CF2">
            <w:pPr>
              <w:spacing w:after="0" w:line="240" w:lineRule="auto"/>
              <w:jc w:val="center"/>
              <w:rPr>
                <w:szCs w:val="24"/>
              </w:rPr>
            </w:pPr>
            <w:r w:rsidRPr="003D1963">
              <w:rPr>
                <w:szCs w:val="24"/>
              </w:rPr>
              <w:t>3.13.</w:t>
            </w:r>
          </w:p>
        </w:tc>
        <w:tc>
          <w:tcPr>
            <w:tcW w:w="4570" w:type="dxa"/>
            <w:shd w:val="clear" w:color="auto" w:fill="auto"/>
            <w:vAlign w:val="center"/>
          </w:tcPr>
          <w:p w14:paraId="6627B637" w14:textId="77777777" w:rsidR="007D7BCE" w:rsidRPr="003D1963" w:rsidRDefault="007D7BCE" w:rsidP="00351CF2">
            <w:pPr>
              <w:spacing w:after="0" w:line="240" w:lineRule="auto"/>
              <w:jc w:val="both"/>
              <w:rPr>
                <w:szCs w:val="24"/>
              </w:rPr>
            </w:pPr>
            <w:r w:rsidRPr="003D1963">
              <w:rPr>
                <w:szCs w:val="24"/>
              </w:rPr>
              <w:t>Kārtība, kādā vadošā iestāde ES fondu 2014.-2020.g.plānošanas periodā aktualizē VI un sertifikācijas iestādes funkciju un procedūru aprakstu</w:t>
            </w:r>
          </w:p>
        </w:tc>
        <w:tc>
          <w:tcPr>
            <w:tcW w:w="1984" w:type="dxa"/>
            <w:shd w:val="clear" w:color="auto" w:fill="auto"/>
            <w:vAlign w:val="center"/>
          </w:tcPr>
          <w:p w14:paraId="1C864F13" w14:textId="70CD4E12" w:rsidR="007D7BCE" w:rsidRPr="003D1963" w:rsidRDefault="00ED1344" w:rsidP="00351CF2">
            <w:pPr>
              <w:spacing w:after="0" w:line="240" w:lineRule="auto"/>
              <w:jc w:val="center"/>
              <w:rPr>
                <w:szCs w:val="24"/>
              </w:rPr>
            </w:pPr>
            <w:r w:rsidRPr="003D1963">
              <w:rPr>
                <w:szCs w:val="24"/>
              </w:rPr>
              <w:t>03.08.2021</w:t>
            </w:r>
            <w:r w:rsidR="007D1793" w:rsidRPr="003D1963">
              <w:rPr>
                <w:szCs w:val="24"/>
              </w:rPr>
              <w:t>.</w:t>
            </w:r>
          </w:p>
        </w:tc>
        <w:tc>
          <w:tcPr>
            <w:tcW w:w="1134" w:type="dxa"/>
            <w:shd w:val="clear" w:color="auto" w:fill="auto"/>
            <w:vAlign w:val="center"/>
          </w:tcPr>
          <w:p w14:paraId="67943F60" w14:textId="0F38ECF2" w:rsidR="007D7BCE" w:rsidRPr="003D1963" w:rsidRDefault="002120FD" w:rsidP="006552C5">
            <w:pPr>
              <w:spacing w:after="0" w:line="240" w:lineRule="auto"/>
              <w:jc w:val="center"/>
              <w:rPr>
                <w:szCs w:val="24"/>
              </w:rPr>
            </w:pPr>
            <w:r w:rsidRPr="003D1963">
              <w:rPr>
                <w:szCs w:val="24"/>
              </w:rPr>
              <w:t>3</w:t>
            </w:r>
          </w:p>
        </w:tc>
        <w:tc>
          <w:tcPr>
            <w:tcW w:w="1620" w:type="dxa"/>
            <w:shd w:val="clear" w:color="auto" w:fill="auto"/>
            <w:vAlign w:val="center"/>
          </w:tcPr>
          <w:p w14:paraId="3D503DE9" w14:textId="15E6C2AE" w:rsidR="007D7BCE" w:rsidRPr="003D1963" w:rsidRDefault="00ED1344" w:rsidP="006552C5">
            <w:pPr>
              <w:spacing w:after="0" w:line="240" w:lineRule="auto"/>
              <w:jc w:val="center"/>
              <w:rPr>
                <w:szCs w:val="24"/>
              </w:rPr>
            </w:pPr>
            <w:r w:rsidRPr="003D1963">
              <w:rPr>
                <w:szCs w:val="24"/>
              </w:rPr>
              <w:t>4</w:t>
            </w:r>
          </w:p>
        </w:tc>
      </w:tr>
      <w:tr w:rsidR="00EA292A" w:rsidRPr="003D1963" w14:paraId="72C5C8B4" w14:textId="77777777" w:rsidTr="297A1429">
        <w:trPr>
          <w:trHeight w:val="300"/>
        </w:trPr>
        <w:tc>
          <w:tcPr>
            <w:tcW w:w="1384" w:type="dxa"/>
            <w:shd w:val="clear" w:color="auto" w:fill="auto"/>
          </w:tcPr>
          <w:p w14:paraId="7689407E" w14:textId="77777777" w:rsidR="007D7BCE" w:rsidRPr="003D1963" w:rsidRDefault="007D7BCE" w:rsidP="00351CF2">
            <w:pPr>
              <w:spacing w:after="0" w:line="240" w:lineRule="auto"/>
              <w:jc w:val="center"/>
              <w:rPr>
                <w:szCs w:val="24"/>
              </w:rPr>
            </w:pPr>
            <w:r w:rsidRPr="003D1963">
              <w:rPr>
                <w:szCs w:val="24"/>
              </w:rPr>
              <w:t>3.14.</w:t>
            </w:r>
          </w:p>
        </w:tc>
        <w:tc>
          <w:tcPr>
            <w:tcW w:w="4570" w:type="dxa"/>
            <w:shd w:val="clear" w:color="auto" w:fill="auto"/>
            <w:vAlign w:val="center"/>
          </w:tcPr>
          <w:p w14:paraId="0A7C13E5" w14:textId="77777777" w:rsidR="007D7BCE" w:rsidRPr="003D1963" w:rsidRDefault="007D7BCE" w:rsidP="00351CF2">
            <w:pPr>
              <w:spacing w:after="0"/>
              <w:jc w:val="both"/>
              <w:rPr>
                <w:szCs w:val="24"/>
              </w:rPr>
            </w:pPr>
            <w:r w:rsidRPr="003D1963">
              <w:rPr>
                <w:szCs w:val="24"/>
              </w:rPr>
              <w:t>Kārtība, kādā vadošā iestāde nodrošina 2014.-2020.gada plānošanas periodā vadošajai iestādei noteikto funkciju izpildes pārbaudes un pārbaudes Eiropas Savienības fondu projektu īstenošanas vietās</w:t>
            </w:r>
          </w:p>
        </w:tc>
        <w:tc>
          <w:tcPr>
            <w:tcW w:w="1984" w:type="dxa"/>
            <w:shd w:val="clear" w:color="auto" w:fill="auto"/>
            <w:vAlign w:val="center"/>
          </w:tcPr>
          <w:p w14:paraId="287A0C63" w14:textId="3148ED5D" w:rsidR="00400843" w:rsidRPr="003D1963" w:rsidRDefault="391FC977" w:rsidP="00400843">
            <w:pPr>
              <w:spacing w:after="0" w:line="240" w:lineRule="auto"/>
              <w:jc w:val="center"/>
            </w:pPr>
            <w:r>
              <w:t>13.09.2022.</w:t>
            </w:r>
          </w:p>
          <w:p w14:paraId="5513DDE1" w14:textId="46EE5957" w:rsidR="007D7BCE" w:rsidRPr="003D1963" w:rsidRDefault="007D7BCE" w:rsidP="00A210DD">
            <w:pPr>
              <w:spacing w:after="0" w:line="240" w:lineRule="auto"/>
              <w:jc w:val="center"/>
              <w:rPr>
                <w:szCs w:val="24"/>
              </w:rPr>
            </w:pPr>
          </w:p>
        </w:tc>
        <w:tc>
          <w:tcPr>
            <w:tcW w:w="1134" w:type="dxa"/>
            <w:shd w:val="clear" w:color="auto" w:fill="auto"/>
            <w:vAlign w:val="center"/>
          </w:tcPr>
          <w:p w14:paraId="7633E896" w14:textId="55C6D6EF" w:rsidR="007D7BCE" w:rsidRPr="003D1963" w:rsidRDefault="0165ACCC" w:rsidP="297A1429">
            <w:pPr>
              <w:spacing w:after="0" w:line="240" w:lineRule="auto"/>
              <w:jc w:val="center"/>
            </w:pPr>
            <w:r>
              <w:t>11</w:t>
            </w:r>
          </w:p>
        </w:tc>
        <w:tc>
          <w:tcPr>
            <w:tcW w:w="1620" w:type="dxa"/>
            <w:shd w:val="clear" w:color="auto" w:fill="auto"/>
            <w:vAlign w:val="center"/>
          </w:tcPr>
          <w:p w14:paraId="406EB941" w14:textId="483079F9" w:rsidR="007D7BCE" w:rsidRPr="003D1963" w:rsidRDefault="00A210DD" w:rsidP="00F37242">
            <w:pPr>
              <w:spacing w:after="0" w:line="240" w:lineRule="auto"/>
              <w:jc w:val="center"/>
            </w:pPr>
            <w:r>
              <w:t>3</w:t>
            </w:r>
            <w:r w:rsidR="7872CA87">
              <w:t>2</w:t>
            </w:r>
            <w:r w:rsidR="0057586E">
              <w:t xml:space="preserve"> </w:t>
            </w:r>
            <w:r>
              <w:t>+</w:t>
            </w:r>
            <w:r w:rsidR="0057586E">
              <w:t xml:space="preserve"> </w:t>
            </w:r>
            <w:r>
              <w:t>pielikumi</w:t>
            </w:r>
          </w:p>
        </w:tc>
      </w:tr>
      <w:tr w:rsidR="00EA292A" w:rsidRPr="003D1963" w14:paraId="3578B7DA" w14:textId="77777777" w:rsidTr="297A1429">
        <w:trPr>
          <w:trHeight w:val="300"/>
        </w:trPr>
        <w:tc>
          <w:tcPr>
            <w:tcW w:w="1384" w:type="dxa"/>
            <w:shd w:val="clear" w:color="auto" w:fill="auto"/>
          </w:tcPr>
          <w:p w14:paraId="28B19648" w14:textId="77777777" w:rsidR="007D7BCE" w:rsidRPr="003D1963" w:rsidRDefault="007D7BCE" w:rsidP="00351CF2">
            <w:pPr>
              <w:spacing w:after="0" w:line="240" w:lineRule="auto"/>
              <w:jc w:val="center"/>
              <w:rPr>
                <w:szCs w:val="24"/>
              </w:rPr>
            </w:pPr>
            <w:r w:rsidRPr="003D1963">
              <w:rPr>
                <w:szCs w:val="24"/>
              </w:rPr>
              <w:t>3.15.</w:t>
            </w:r>
          </w:p>
        </w:tc>
        <w:tc>
          <w:tcPr>
            <w:tcW w:w="4570" w:type="dxa"/>
            <w:shd w:val="clear" w:color="auto" w:fill="auto"/>
            <w:vAlign w:val="center"/>
          </w:tcPr>
          <w:p w14:paraId="3FDF096B" w14:textId="77777777" w:rsidR="007D7BCE" w:rsidRPr="003D1963" w:rsidRDefault="007D7BCE" w:rsidP="00351CF2">
            <w:pPr>
              <w:spacing w:after="0"/>
              <w:jc w:val="both"/>
              <w:rPr>
                <w:szCs w:val="24"/>
              </w:rPr>
            </w:pPr>
            <w:r w:rsidRPr="003D1963">
              <w:rPr>
                <w:szCs w:val="24"/>
              </w:rPr>
              <w:t>Kārtība, kādā vadošā iestāde izskata iesniegumus par apstrīdētajiem starpniekinstitūciju lēmumiem</w:t>
            </w:r>
          </w:p>
        </w:tc>
        <w:tc>
          <w:tcPr>
            <w:tcW w:w="1984" w:type="dxa"/>
            <w:shd w:val="clear" w:color="auto" w:fill="auto"/>
            <w:vAlign w:val="center"/>
          </w:tcPr>
          <w:p w14:paraId="6A792FBA" w14:textId="2B7BC918" w:rsidR="007D7BCE" w:rsidRPr="003D1963" w:rsidRDefault="60B81F64" w:rsidP="297A1429">
            <w:pPr>
              <w:spacing w:after="0" w:line="240" w:lineRule="auto"/>
              <w:jc w:val="center"/>
              <w:rPr>
                <w:rFonts w:eastAsia="Times New Roman"/>
                <w:szCs w:val="24"/>
              </w:rPr>
            </w:pPr>
            <w:r>
              <w:t>21.11.2022.</w:t>
            </w:r>
          </w:p>
        </w:tc>
        <w:tc>
          <w:tcPr>
            <w:tcW w:w="1134" w:type="dxa"/>
            <w:shd w:val="clear" w:color="auto" w:fill="auto"/>
            <w:vAlign w:val="center"/>
          </w:tcPr>
          <w:p w14:paraId="4628D4F3" w14:textId="48B2058E" w:rsidR="007D7BCE" w:rsidRPr="003D1963" w:rsidRDefault="3AF5AB7F" w:rsidP="297A1429">
            <w:pPr>
              <w:spacing w:after="0" w:line="240" w:lineRule="auto"/>
              <w:jc w:val="center"/>
              <w:rPr>
                <w:rFonts w:eastAsia="Times New Roman"/>
                <w:szCs w:val="24"/>
              </w:rPr>
            </w:pPr>
            <w:r>
              <w:t>9</w:t>
            </w:r>
          </w:p>
        </w:tc>
        <w:tc>
          <w:tcPr>
            <w:tcW w:w="1620" w:type="dxa"/>
            <w:shd w:val="clear" w:color="auto" w:fill="auto"/>
            <w:vAlign w:val="center"/>
          </w:tcPr>
          <w:p w14:paraId="277E5B13" w14:textId="708BE636" w:rsidR="007D7BCE" w:rsidRPr="003D1963" w:rsidRDefault="217A57EF" w:rsidP="297A1429">
            <w:pPr>
              <w:spacing w:after="0" w:line="240" w:lineRule="auto"/>
              <w:jc w:val="center"/>
              <w:rPr>
                <w:rFonts w:eastAsia="Times New Roman"/>
                <w:szCs w:val="24"/>
              </w:rPr>
            </w:pPr>
            <w:r>
              <w:t>17</w:t>
            </w:r>
          </w:p>
        </w:tc>
      </w:tr>
      <w:tr w:rsidR="00EA292A" w:rsidRPr="003D1963" w14:paraId="1E578F9E" w14:textId="77777777" w:rsidTr="297A1429">
        <w:trPr>
          <w:trHeight w:val="300"/>
        </w:trPr>
        <w:tc>
          <w:tcPr>
            <w:tcW w:w="1384" w:type="dxa"/>
            <w:shd w:val="clear" w:color="auto" w:fill="auto"/>
          </w:tcPr>
          <w:p w14:paraId="7331F8C3" w14:textId="77777777" w:rsidR="007D7BCE" w:rsidRPr="003D1963" w:rsidRDefault="007D7BCE" w:rsidP="00351CF2">
            <w:pPr>
              <w:spacing w:after="0" w:line="240" w:lineRule="auto"/>
              <w:jc w:val="center"/>
              <w:rPr>
                <w:szCs w:val="24"/>
              </w:rPr>
            </w:pPr>
            <w:r w:rsidRPr="003D1963">
              <w:rPr>
                <w:szCs w:val="24"/>
              </w:rPr>
              <w:t>3.16.</w:t>
            </w:r>
          </w:p>
        </w:tc>
        <w:tc>
          <w:tcPr>
            <w:tcW w:w="4570" w:type="dxa"/>
            <w:shd w:val="clear" w:color="auto" w:fill="auto"/>
            <w:vAlign w:val="center"/>
          </w:tcPr>
          <w:p w14:paraId="5F21577C" w14:textId="77777777" w:rsidR="007D7BCE" w:rsidRPr="003D1963" w:rsidRDefault="007D7BCE" w:rsidP="00351CF2">
            <w:pPr>
              <w:spacing w:after="0"/>
              <w:jc w:val="both"/>
              <w:rPr>
                <w:szCs w:val="24"/>
              </w:rPr>
            </w:pPr>
            <w:r w:rsidRPr="003D1963">
              <w:rPr>
                <w:szCs w:val="24"/>
              </w:rPr>
              <w:t xml:space="preserve">Kārtība, kādā vadošā iestāde nodrošina informāciju par Eiropas Savienības fondu </w:t>
            </w:r>
            <w:r w:rsidRPr="003D1963">
              <w:rPr>
                <w:szCs w:val="24"/>
              </w:rPr>
              <w:lastRenderedPageBreak/>
              <w:t>darbības programmas un Eiropas Savienības fondu vadības un komunikācijas pasākumu izpildi un sagatavo Eiropas Savienības fondu darbības programmas komunikācijas stratēģiju 2015.-2023.gadam</w:t>
            </w:r>
          </w:p>
        </w:tc>
        <w:tc>
          <w:tcPr>
            <w:tcW w:w="1984" w:type="dxa"/>
            <w:shd w:val="clear" w:color="auto" w:fill="auto"/>
            <w:vAlign w:val="center"/>
          </w:tcPr>
          <w:p w14:paraId="1D2619A0" w14:textId="6CE4600C" w:rsidR="007D7BCE" w:rsidRPr="003D1963" w:rsidRDefault="007D7BCE" w:rsidP="00351CF2">
            <w:pPr>
              <w:spacing w:after="0" w:line="240" w:lineRule="auto"/>
              <w:jc w:val="center"/>
              <w:rPr>
                <w:szCs w:val="24"/>
              </w:rPr>
            </w:pPr>
            <w:r w:rsidRPr="003D1963">
              <w:rPr>
                <w:szCs w:val="24"/>
              </w:rPr>
              <w:lastRenderedPageBreak/>
              <w:t>30.04.2015.</w:t>
            </w:r>
          </w:p>
        </w:tc>
        <w:tc>
          <w:tcPr>
            <w:tcW w:w="1134" w:type="dxa"/>
            <w:shd w:val="clear" w:color="auto" w:fill="auto"/>
            <w:vAlign w:val="center"/>
          </w:tcPr>
          <w:p w14:paraId="59B1BFFA" w14:textId="77777777" w:rsidR="007D7BCE" w:rsidRPr="003D1963" w:rsidRDefault="007D7BCE" w:rsidP="006552C5">
            <w:pPr>
              <w:spacing w:after="0" w:line="240" w:lineRule="auto"/>
              <w:jc w:val="center"/>
              <w:rPr>
                <w:szCs w:val="24"/>
              </w:rPr>
            </w:pPr>
            <w:r w:rsidRPr="003D1963">
              <w:rPr>
                <w:szCs w:val="24"/>
              </w:rPr>
              <w:t>1</w:t>
            </w:r>
          </w:p>
        </w:tc>
        <w:tc>
          <w:tcPr>
            <w:tcW w:w="1620" w:type="dxa"/>
            <w:shd w:val="clear" w:color="auto" w:fill="auto"/>
            <w:vAlign w:val="center"/>
          </w:tcPr>
          <w:p w14:paraId="131EC426" w14:textId="77777777" w:rsidR="007D7BCE" w:rsidRPr="003D1963" w:rsidRDefault="007D7BCE" w:rsidP="006552C5">
            <w:pPr>
              <w:spacing w:after="0" w:line="240" w:lineRule="auto"/>
              <w:jc w:val="center"/>
              <w:rPr>
                <w:szCs w:val="24"/>
              </w:rPr>
            </w:pPr>
            <w:r w:rsidRPr="003D1963">
              <w:rPr>
                <w:szCs w:val="24"/>
              </w:rPr>
              <w:t>5</w:t>
            </w:r>
          </w:p>
        </w:tc>
      </w:tr>
      <w:tr w:rsidR="00EA292A" w:rsidRPr="003D1963" w14:paraId="4BDEAC5A" w14:textId="77777777" w:rsidTr="297A1429">
        <w:trPr>
          <w:trHeight w:val="300"/>
        </w:trPr>
        <w:tc>
          <w:tcPr>
            <w:tcW w:w="1384" w:type="dxa"/>
            <w:shd w:val="clear" w:color="auto" w:fill="auto"/>
          </w:tcPr>
          <w:p w14:paraId="202D6183" w14:textId="77777777" w:rsidR="007D7BCE" w:rsidRPr="003D1963" w:rsidRDefault="007D7BCE" w:rsidP="00351CF2">
            <w:pPr>
              <w:spacing w:after="0" w:line="240" w:lineRule="auto"/>
              <w:jc w:val="center"/>
              <w:rPr>
                <w:szCs w:val="24"/>
              </w:rPr>
            </w:pPr>
            <w:r w:rsidRPr="003D1963">
              <w:rPr>
                <w:szCs w:val="24"/>
              </w:rPr>
              <w:t>3.17.</w:t>
            </w:r>
          </w:p>
        </w:tc>
        <w:tc>
          <w:tcPr>
            <w:tcW w:w="4570" w:type="dxa"/>
            <w:shd w:val="clear" w:color="auto" w:fill="auto"/>
            <w:vAlign w:val="center"/>
          </w:tcPr>
          <w:p w14:paraId="0802B283" w14:textId="77777777" w:rsidR="007D7BCE" w:rsidRPr="003D1963" w:rsidRDefault="007D7BCE" w:rsidP="00351CF2">
            <w:pPr>
              <w:spacing w:after="0"/>
              <w:jc w:val="both"/>
              <w:rPr>
                <w:szCs w:val="24"/>
              </w:rPr>
            </w:pPr>
            <w:r w:rsidRPr="003D1963">
              <w:rPr>
                <w:szCs w:val="24"/>
              </w:rPr>
              <w:t>Kārtība, kādā vadošā iestāde izskata un sniedz atzinumu par atbildīgās iestādes izstrādāto darbības programmas “Izaugsme un nodarbinātība” norādīto Eiropas Savienības struktūrfonda un Kohēzijas fonda specifiskā atbalsta mērķa vai pasākuma atlases kārtas īstenošanas noteikumu projektu un tā sākotnējās (</w:t>
            </w:r>
            <w:proofErr w:type="spellStart"/>
            <w:r w:rsidRPr="003D1963">
              <w:rPr>
                <w:szCs w:val="24"/>
              </w:rPr>
              <w:t>ex-ante</w:t>
            </w:r>
            <w:proofErr w:type="spellEnd"/>
            <w:r w:rsidRPr="003D1963">
              <w:rPr>
                <w:szCs w:val="24"/>
              </w:rPr>
              <w:t>) ietekmes novērtējuma ziņojumu (anotāciju)</w:t>
            </w:r>
          </w:p>
        </w:tc>
        <w:tc>
          <w:tcPr>
            <w:tcW w:w="1984" w:type="dxa"/>
            <w:shd w:val="clear" w:color="auto" w:fill="auto"/>
            <w:vAlign w:val="center"/>
          </w:tcPr>
          <w:p w14:paraId="5D127611" w14:textId="6096C44B" w:rsidR="009A3B46" w:rsidRPr="003D1963" w:rsidRDefault="009A3B46" w:rsidP="00C4705E">
            <w:pPr>
              <w:spacing w:after="0" w:line="240" w:lineRule="auto"/>
              <w:jc w:val="center"/>
              <w:rPr>
                <w:szCs w:val="24"/>
              </w:rPr>
            </w:pPr>
          </w:p>
          <w:p w14:paraId="6A870FD9" w14:textId="420B865A" w:rsidR="00C4705E" w:rsidRPr="003D1963" w:rsidRDefault="1B97F3AD" w:rsidP="009D1FB1">
            <w:pPr>
              <w:spacing w:after="0" w:line="240" w:lineRule="auto"/>
              <w:jc w:val="center"/>
            </w:pPr>
            <w:r>
              <w:t>05.08.2022.</w:t>
            </w:r>
          </w:p>
        </w:tc>
        <w:tc>
          <w:tcPr>
            <w:tcW w:w="1134" w:type="dxa"/>
            <w:shd w:val="clear" w:color="auto" w:fill="auto"/>
            <w:vAlign w:val="center"/>
          </w:tcPr>
          <w:p w14:paraId="5A77E3E1" w14:textId="3090EE8D" w:rsidR="009A3B46" w:rsidRPr="003D1963" w:rsidRDefault="4C984E87" w:rsidP="297A1429">
            <w:pPr>
              <w:spacing w:after="0" w:line="240" w:lineRule="auto"/>
              <w:jc w:val="center"/>
              <w:rPr>
                <w:rFonts w:eastAsia="Times New Roman"/>
              </w:rPr>
            </w:pPr>
            <w:r>
              <w:t>8</w:t>
            </w:r>
          </w:p>
        </w:tc>
        <w:tc>
          <w:tcPr>
            <w:tcW w:w="1620" w:type="dxa"/>
            <w:shd w:val="clear" w:color="auto" w:fill="auto"/>
            <w:vAlign w:val="center"/>
          </w:tcPr>
          <w:p w14:paraId="70ACA67A" w14:textId="77777777" w:rsidR="006552C5" w:rsidRPr="003D1963" w:rsidRDefault="006552C5" w:rsidP="006552C5">
            <w:pPr>
              <w:spacing w:after="0" w:line="240" w:lineRule="auto"/>
              <w:jc w:val="center"/>
              <w:rPr>
                <w:szCs w:val="24"/>
              </w:rPr>
            </w:pPr>
          </w:p>
          <w:p w14:paraId="446E05BB" w14:textId="0B9588B3" w:rsidR="00C4705E" w:rsidRPr="003D1963" w:rsidRDefault="00A210DD" w:rsidP="00783706">
            <w:pPr>
              <w:spacing w:after="0" w:line="240" w:lineRule="auto"/>
              <w:jc w:val="center"/>
              <w:rPr>
                <w:szCs w:val="24"/>
              </w:rPr>
            </w:pPr>
            <w:r w:rsidRPr="003D1963">
              <w:rPr>
                <w:szCs w:val="24"/>
              </w:rPr>
              <w:t>6</w:t>
            </w:r>
            <w:r w:rsidR="0057586E" w:rsidRPr="003D1963">
              <w:rPr>
                <w:szCs w:val="24"/>
              </w:rPr>
              <w:t xml:space="preserve"> </w:t>
            </w:r>
            <w:r w:rsidRPr="003D1963">
              <w:rPr>
                <w:szCs w:val="24"/>
              </w:rPr>
              <w:t>+</w:t>
            </w:r>
            <w:r w:rsidR="0057586E" w:rsidRPr="003D1963">
              <w:rPr>
                <w:szCs w:val="24"/>
              </w:rPr>
              <w:t xml:space="preserve"> </w:t>
            </w:r>
            <w:r w:rsidR="00783706" w:rsidRPr="003D1963">
              <w:rPr>
                <w:szCs w:val="24"/>
              </w:rPr>
              <w:t>pielikumi</w:t>
            </w:r>
          </w:p>
        </w:tc>
      </w:tr>
      <w:tr w:rsidR="00EA292A" w:rsidRPr="003D1963" w14:paraId="4548E278" w14:textId="77777777" w:rsidTr="297A1429">
        <w:trPr>
          <w:trHeight w:val="300"/>
        </w:trPr>
        <w:tc>
          <w:tcPr>
            <w:tcW w:w="1384" w:type="dxa"/>
            <w:shd w:val="clear" w:color="auto" w:fill="auto"/>
          </w:tcPr>
          <w:p w14:paraId="3886D53C" w14:textId="77777777" w:rsidR="007D7BCE" w:rsidRPr="003D1963" w:rsidRDefault="007D7BCE" w:rsidP="00351CF2">
            <w:pPr>
              <w:spacing w:after="0" w:line="240" w:lineRule="auto"/>
              <w:jc w:val="center"/>
              <w:rPr>
                <w:szCs w:val="24"/>
              </w:rPr>
            </w:pPr>
            <w:r w:rsidRPr="003D1963">
              <w:rPr>
                <w:szCs w:val="24"/>
              </w:rPr>
              <w:t>3.18.</w:t>
            </w:r>
          </w:p>
        </w:tc>
        <w:tc>
          <w:tcPr>
            <w:tcW w:w="4570" w:type="dxa"/>
            <w:shd w:val="clear" w:color="auto" w:fill="auto"/>
            <w:vAlign w:val="center"/>
          </w:tcPr>
          <w:p w14:paraId="27AF1ECA" w14:textId="77777777" w:rsidR="007D7BCE" w:rsidRPr="003D1963" w:rsidRDefault="007D7BCE" w:rsidP="00351CF2">
            <w:pPr>
              <w:spacing w:after="0"/>
              <w:jc w:val="both"/>
              <w:rPr>
                <w:szCs w:val="24"/>
              </w:rPr>
            </w:pPr>
            <w:r w:rsidRPr="003D1963">
              <w:rPr>
                <w:szCs w:val="24"/>
              </w:rPr>
              <w:t>Kārtība, kādā vadošā iestāde nodrošina Partnerības līguma Eiropas Savienības investīciju fondu 2014.-2020.plānošanas periodam vadības grupu sēžu organizēšanu un sekretariāta funkcijas</w:t>
            </w:r>
          </w:p>
        </w:tc>
        <w:tc>
          <w:tcPr>
            <w:tcW w:w="1984" w:type="dxa"/>
            <w:shd w:val="clear" w:color="auto" w:fill="auto"/>
            <w:vAlign w:val="center"/>
          </w:tcPr>
          <w:p w14:paraId="043CE382" w14:textId="622CD496" w:rsidR="007D7BCE" w:rsidRPr="003D1963" w:rsidRDefault="00A210DD" w:rsidP="00351CF2">
            <w:pPr>
              <w:spacing w:after="0" w:line="240" w:lineRule="auto"/>
              <w:jc w:val="center"/>
              <w:rPr>
                <w:szCs w:val="24"/>
              </w:rPr>
            </w:pPr>
            <w:r w:rsidRPr="003D1963">
              <w:rPr>
                <w:szCs w:val="24"/>
              </w:rPr>
              <w:t>24.10.2018.</w:t>
            </w:r>
          </w:p>
        </w:tc>
        <w:tc>
          <w:tcPr>
            <w:tcW w:w="1134" w:type="dxa"/>
            <w:shd w:val="clear" w:color="auto" w:fill="auto"/>
            <w:vAlign w:val="center"/>
          </w:tcPr>
          <w:p w14:paraId="2EF0A794" w14:textId="0A1BEFD9" w:rsidR="007D7BCE" w:rsidRPr="003D1963" w:rsidRDefault="00A210DD" w:rsidP="006552C5">
            <w:pPr>
              <w:spacing w:after="0" w:line="240" w:lineRule="auto"/>
              <w:jc w:val="center"/>
              <w:rPr>
                <w:szCs w:val="24"/>
              </w:rPr>
            </w:pPr>
            <w:r w:rsidRPr="003D1963">
              <w:rPr>
                <w:szCs w:val="24"/>
              </w:rPr>
              <w:t>2</w:t>
            </w:r>
          </w:p>
        </w:tc>
        <w:tc>
          <w:tcPr>
            <w:tcW w:w="1620" w:type="dxa"/>
            <w:shd w:val="clear" w:color="auto" w:fill="auto"/>
            <w:vAlign w:val="center"/>
          </w:tcPr>
          <w:p w14:paraId="615998D4" w14:textId="6CCCFF9E" w:rsidR="007D7BCE" w:rsidRPr="003D1963" w:rsidRDefault="00A210DD" w:rsidP="006552C5">
            <w:pPr>
              <w:spacing w:after="0" w:line="240" w:lineRule="auto"/>
              <w:jc w:val="center"/>
              <w:rPr>
                <w:szCs w:val="24"/>
              </w:rPr>
            </w:pPr>
            <w:r w:rsidRPr="003D1963">
              <w:rPr>
                <w:szCs w:val="24"/>
              </w:rPr>
              <w:t>6</w:t>
            </w:r>
          </w:p>
        </w:tc>
      </w:tr>
      <w:tr w:rsidR="00EA292A" w:rsidRPr="003D1963" w14:paraId="47DF0B50" w14:textId="77777777" w:rsidTr="297A1429">
        <w:trPr>
          <w:trHeight w:val="300"/>
        </w:trPr>
        <w:tc>
          <w:tcPr>
            <w:tcW w:w="1384" w:type="dxa"/>
            <w:shd w:val="clear" w:color="auto" w:fill="auto"/>
          </w:tcPr>
          <w:p w14:paraId="1824ED30" w14:textId="77777777" w:rsidR="007D7BCE" w:rsidRPr="003D1963" w:rsidRDefault="007D7BCE" w:rsidP="00351CF2">
            <w:pPr>
              <w:spacing w:after="0" w:line="240" w:lineRule="auto"/>
              <w:jc w:val="center"/>
              <w:rPr>
                <w:szCs w:val="24"/>
              </w:rPr>
            </w:pPr>
            <w:r w:rsidRPr="003D1963">
              <w:rPr>
                <w:szCs w:val="24"/>
              </w:rPr>
              <w:t>3.19.</w:t>
            </w:r>
          </w:p>
        </w:tc>
        <w:tc>
          <w:tcPr>
            <w:tcW w:w="4570" w:type="dxa"/>
            <w:shd w:val="clear" w:color="auto" w:fill="auto"/>
            <w:vAlign w:val="center"/>
          </w:tcPr>
          <w:p w14:paraId="5BAC0AE0" w14:textId="77777777" w:rsidR="007D7BCE" w:rsidRPr="003D1963" w:rsidRDefault="007D7BCE" w:rsidP="00351CF2">
            <w:pPr>
              <w:spacing w:after="0"/>
              <w:jc w:val="both"/>
              <w:rPr>
                <w:szCs w:val="24"/>
              </w:rPr>
            </w:pPr>
            <w:r w:rsidRPr="003D1963">
              <w:rPr>
                <w:szCs w:val="24"/>
              </w:rPr>
              <w:t>Kārtība, kādā vadošā iestāde veic Eiropas Savienības struktūrfondu un Kohēzijas fonda 2014.-2020.gada plānošanas perioda projekta iesniegumu vērtēšanas procesa organizēšanas un īstenošanas pārbaudi</w:t>
            </w:r>
          </w:p>
        </w:tc>
        <w:tc>
          <w:tcPr>
            <w:tcW w:w="1984" w:type="dxa"/>
            <w:shd w:val="clear" w:color="auto" w:fill="auto"/>
            <w:vAlign w:val="center"/>
          </w:tcPr>
          <w:p w14:paraId="397397BF" w14:textId="3415B5C8" w:rsidR="009A3B46" w:rsidRPr="003D1963" w:rsidRDefault="009A3B46" w:rsidP="00C4705E">
            <w:pPr>
              <w:spacing w:after="0" w:line="240" w:lineRule="auto"/>
              <w:jc w:val="center"/>
              <w:rPr>
                <w:szCs w:val="24"/>
              </w:rPr>
            </w:pPr>
          </w:p>
          <w:p w14:paraId="722A154E" w14:textId="1AAC61B3" w:rsidR="00C4705E" w:rsidRPr="003D1963" w:rsidRDefault="003A3C49" w:rsidP="001066C1">
            <w:pPr>
              <w:spacing w:after="0" w:line="240" w:lineRule="auto"/>
              <w:jc w:val="center"/>
              <w:rPr>
                <w:szCs w:val="24"/>
              </w:rPr>
            </w:pPr>
            <w:r w:rsidRPr="003D1963">
              <w:rPr>
                <w:szCs w:val="24"/>
              </w:rPr>
              <w:t>19.06.2020.</w:t>
            </w:r>
          </w:p>
        </w:tc>
        <w:tc>
          <w:tcPr>
            <w:tcW w:w="1134" w:type="dxa"/>
            <w:shd w:val="clear" w:color="auto" w:fill="auto"/>
            <w:vAlign w:val="center"/>
          </w:tcPr>
          <w:p w14:paraId="79672695" w14:textId="77777777" w:rsidR="001066C1" w:rsidRPr="003D1963" w:rsidRDefault="001066C1" w:rsidP="006552C5">
            <w:pPr>
              <w:spacing w:after="0" w:line="240" w:lineRule="auto"/>
              <w:jc w:val="center"/>
              <w:rPr>
                <w:szCs w:val="24"/>
              </w:rPr>
            </w:pPr>
          </w:p>
          <w:p w14:paraId="53803AAF" w14:textId="78780BC6" w:rsidR="009A3B46" w:rsidRPr="003D1963" w:rsidRDefault="003A3C49" w:rsidP="006552C5">
            <w:pPr>
              <w:spacing w:after="0" w:line="240" w:lineRule="auto"/>
              <w:jc w:val="center"/>
              <w:rPr>
                <w:szCs w:val="24"/>
              </w:rPr>
            </w:pPr>
            <w:r w:rsidRPr="003D1963">
              <w:rPr>
                <w:szCs w:val="24"/>
              </w:rPr>
              <w:t>6</w:t>
            </w:r>
          </w:p>
        </w:tc>
        <w:tc>
          <w:tcPr>
            <w:tcW w:w="1620" w:type="dxa"/>
            <w:shd w:val="clear" w:color="auto" w:fill="auto"/>
            <w:vAlign w:val="center"/>
          </w:tcPr>
          <w:p w14:paraId="6A4F2DC4" w14:textId="77777777" w:rsidR="001066C1" w:rsidRPr="003D1963" w:rsidRDefault="001066C1" w:rsidP="006552C5">
            <w:pPr>
              <w:spacing w:after="0" w:line="240" w:lineRule="auto"/>
              <w:jc w:val="center"/>
              <w:rPr>
                <w:szCs w:val="24"/>
              </w:rPr>
            </w:pPr>
          </w:p>
          <w:p w14:paraId="79583465" w14:textId="6711C0D6" w:rsidR="009A3B46" w:rsidRPr="003D1963" w:rsidRDefault="00A210DD" w:rsidP="003A3C49">
            <w:pPr>
              <w:spacing w:after="0" w:line="240" w:lineRule="auto"/>
              <w:jc w:val="center"/>
              <w:rPr>
                <w:szCs w:val="24"/>
              </w:rPr>
            </w:pPr>
            <w:r w:rsidRPr="003D1963">
              <w:rPr>
                <w:szCs w:val="24"/>
              </w:rPr>
              <w:t>11+</w:t>
            </w:r>
            <w:r w:rsidR="003A3C49" w:rsidRPr="003D1963">
              <w:rPr>
                <w:szCs w:val="24"/>
              </w:rPr>
              <w:t>pielikumi</w:t>
            </w:r>
          </w:p>
        </w:tc>
      </w:tr>
      <w:tr w:rsidR="00EA292A" w:rsidRPr="003D1963" w14:paraId="5408FD6D" w14:textId="77777777" w:rsidTr="297A1429">
        <w:trPr>
          <w:trHeight w:val="300"/>
        </w:trPr>
        <w:tc>
          <w:tcPr>
            <w:tcW w:w="1384" w:type="dxa"/>
            <w:shd w:val="clear" w:color="auto" w:fill="auto"/>
          </w:tcPr>
          <w:p w14:paraId="52C1E962" w14:textId="77777777" w:rsidR="007D7BCE" w:rsidRPr="003D1963" w:rsidRDefault="007D7BCE" w:rsidP="00351CF2">
            <w:pPr>
              <w:spacing w:after="0" w:line="240" w:lineRule="auto"/>
              <w:jc w:val="center"/>
              <w:rPr>
                <w:szCs w:val="24"/>
              </w:rPr>
            </w:pPr>
            <w:r w:rsidRPr="003D1963">
              <w:rPr>
                <w:szCs w:val="24"/>
              </w:rPr>
              <w:t>3.20.</w:t>
            </w:r>
          </w:p>
        </w:tc>
        <w:tc>
          <w:tcPr>
            <w:tcW w:w="4570" w:type="dxa"/>
            <w:shd w:val="clear" w:color="auto" w:fill="auto"/>
            <w:vAlign w:val="center"/>
          </w:tcPr>
          <w:p w14:paraId="74232EF6" w14:textId="77777777" w:rsidR="007D7BCE" w:rsidRPr="003D1963" w:rsidRDefault="007D7BCE" w:rsidP="00351CF2">
            <w:pPr>
              <w:spacing w:after="0" w:line="240" w:lineRule="auto"/>
              <w:jc w:val="both"/>
              <w:rPr>
                <w:szCs w:val="24"/>
              </w:rPr>
            </w:pPr>
            <w:r w:rsidRPr="003D1963">
              <w:rPr>
                <w:szCs w:val="24"/>
              </w:rPr>
              <w:t>Kārtība, kādā vadošā iestāde nodrošina ES fondu izvērtēšanu</w:t>
            </w:r>
          </w:p>
        </w:tc>
        <w:tc>
          <w:tcPr>
            <w:tcW w:w="1984" w:type="dxa"/>
            <w:shd w:val="clear" w:color="auto" w:fill="auto"/>
            <w:vAlign w:val="center"/>
          </w:tcPr>
          <w:p w14:paraId="04CD95D2" w14:textId="431C5D6E" w:rsidR="007D7BCE" w:rsidRPr="003D1963" w:rsidRDefault="1936C514" w:rsidP="00351CF2">
            <w:pPr>
              <w:spacing w:after="0" w:line="240" w:lineRule="auto"/>
              <w:jc w:val="center"/>
            </w:pPr>
            <w:r>
              <w:t>22.09.2022.</w:t>
            </w:r>
          </w:p>
        </w:tc>
        <w:tc>
          <w:tcPr>
            <w:tcW w:w="1134" w:type="dxa"/>
            <w:shd w:val="clear" w:color="auto" w:fill="auto"/>
            <w:vAlign w:val="center"/>
          </w:tcPr>
          <w:p w14:paraId="5DF955E8" w14:textId="3239265E" w:rsidR="007D7BCE" w:rsidRPr="003D1963" w:rsidRDefault="414DC060" w:rsidP="297A1429">
            <w:pPr>
              <w:spacing w:after="0" w:line="240" w:lineRule="auto"/>
              <w:jc w:val="center"/>
              <w:rPr>
                <w:rFonts w:eastAsia="Times New Roman"/>
                <w:szCs w:val="24"/>
              </w:rPr>
            </w:pPr>
            <w:r>
              <w:t>3</w:t>
            </w:r>
          </w:p>
        </w:tc>
        <w:tc>
          <w:tcPr>
            <w:tcW w:w="1620" w:type="dxa"/>
            <w:shd w:val="clear" w:color="auto" w:fill="auto"/>
            <w:vAlign w:val="center"/>
          </w:tcPr>
          <w:p w14:paraId="41617D19" w14:textId="5B8D4A36" w:rsidR="007D7BCE" w:rsidRPr="003D1963" w:rsidRDefault="517513E1" w:rsidP="00F91204">
            <w:pPr>
              <w:spacing w:after="0" w:line="240" w:lineRule="auto"/>
              <w:jc w:val="center"/>
            </w:pPr>
            <w:r>
              <w:t>9</w:t>
            </w:r>
            <w:r w:rsidR="00577ABF">
              <w:t xml:space="preserve"> </w:t>
            </w:r>
          </w:p>
        </w:tc>
      </w:tr>
      <w:tr w:rsidR="00EA292A" w:rsidRPr="003D1963" w14:paraId="6C4F3F3A" w14:textId="77777777" w:rsidTr="297A1429">
        <w:trPr>
          <w:trHeight w:val="300"/>
        </w:trPr>
        <w:tc>
          <w:tcPr>
            <w:tcW w:w="1384" w:type="dxa"/>
            <w:shd w:val="clear" w:color="auto" w:fill="auto"/>
          </w:tcPr>
          <w:p w14:paraId="77EF142A" w14:textId="77777777" w:rsidR="007D7BCE" w:rsidRPr="003D1963" w:rsidRDefault="007D7BCE" w:rsidP="00351CF2">
            <w:pPr>
              <w:spacing w:after="0" w:line="240" w:lineRule="auto"/>
              <w:jc w:val="center"/>
              <w:rPr>
                <w:szCs w:val="24"/>
              </w:rPr>
            </w:pPr>
            <w:r w:rsidRPr="003D1963">
              <w:rPr>
                <w:szCs w:val="24"/>
              </w:rPr>
              <w:t>3.21.</w:t>
            </w:r>
          </w:p>
        </w:tc>
        <w:tc>
          <w:tcPr>
            <w:tcW w:w="4570" w:type="dxa"/>
            <w:shd w:val="clear" w:color="auto" w:fill="auto"/>
            <w:vAlign w:val="center"/>
          </w:tcPr>
          <w:p w14:paraId="29E579BC" w14:textId="22329F68" w:rsidR="007D7BCE" w:rsidRPr="003D1963" w:rsidRDefault="007D7BCE" w:rsidP="00351CF2">
            <w:pPr>
              <w:spacing w:after="0" w:line="240" w:lineRule="auto"/>
              <w:jc w:val="both"/>
              <w:rPr>
                <w:szCs w:val="24"/>
              </w:rPr>
            </w:pPr>
            <w:r w:rsidRPr="003D1963">
              <w:rPr>
                <w:szCs w:val="24"/>
              </w:rPr>
              <w:t xml:space="preserve">Kārtība, kādā vadošā iestāde konstatē iespējamās neatbilstības un izvērtē informāciju par projektu īstenošanā </w:t>
            </w:r>
            <w:r w:rsidRPr="003D1963">
              <w:rPr>
                <w:szCs w:val="24"/>
              </w:rPr>
              <w:lastRenderedPageBreak/>
              <w:t>konstatētajām neatbilstībā Eiropas Savienības fondu vadībā 2014.-2020.gada plānošanas periodā</w:t>
            </w:r>
          </w:p>
        </w:tc>
        <w:tc>
          <w:tcPr>
            <w:tcW w:w="1984" w:type="dxa"/>
            <w:shd w:val="clear" w:color="auto" w:fill="auto"/>
            <w:vAlign w:val="center"/>
          </w:tcPr>
          <w:p w14:paraId="637BD91E" w14:textId="4C54D40F" w:rsidR="007D7BCE" w:rsidRPr="003D1963" w:rsidRDefault="506E4B5A" w:rsidP="00FB36B4">
            <w:pPr>
              <w:spacing w:after="0" w:line="240" w:lineRule="auto"/>
              <w:jc w:val="center"/>
              <w:rPr>
                <w:szCs w:val="24"/>
              </w:rPr>
            </w:pPr>
            <w:r w:rsidRPr="003D1963">
              <w:rPr>
                <w:szCs w:val="24"/>
              </w:rPr>
              <w:lastRenderedPageBreak/>
              <w:t>22.01.2021.</w:t>
            </w:r>
          </w:p>
        </w:tc>
        <w:tc>
          <w:tcPr>
            <w:tcW w:w="1134" w:type="dxa"/>
            <w:shd w:val="clear" w:color="auto" w:fill="auto"/>
            <w:vAlign w:val="center"/>
          </w:tcPr>
          <w:p w14:paraId="21453A1A" w14:textId="0F42C69D" w:rsidR="007D7BCE" w:rsidRPr="003D1963" w:rsidRDefault="506E4B5A" w:rsidP="006552C5">
            <w:pPr>
              <w:spacing w:after="0" w:line="240" w:lineRule="auto"/>
              <w:jc w:val="center"/>
              <w:rPr>
                <w:szCs w:val="24"/>
              </w:rPr>
            </w:pPr>
            <w:r w:rsidRPr="003D1963">
              <w:rPr>
                <w:szCs w:val="24"/>
              </w:rPr>
              <w:t>6</w:t>
            </w:r>
          </w:p>
        </w:tc>
        <w:tc>
          <w:tcPr>
            <w:tcW w:w="1620" w:type="dxa"/>
            <w:shd w:val="clear" w:color="auto" w:fill="auto"/>
            <w:vAlign w:val="center"/>
          </w:tcPr>
          <w:p w14:paraId="77D2C7FD" w14:textId="751C80A8" w:rsidR="007D7BCE" w:rsidRPr="003D1963" w:rsidRDefault="00751644" w:rsidP="00D81B86">
            <w:pPr>
              <w:spacing w:after="0" w:line="240" w:lineRule="auto"/>
              <w:jc w:val="center"/>
            </w:pPr>
            <w:r>
              <w:t>1</w:t>
            </w:r>
            <w:r w:rsidR="63D614EF">
              <w:t>1</w:t>
            </w:r>
            <w:r w:rsidR="00FB36B4">
              <w:t>+</w:t>
            </w:r>
            <w:r w:rsidR="00577ABF">
              <w:t xml:space="preserve"> </w:t>
            </w:r>
            <w:r w:rsidR="00D81B86">
              <w:t>pielikumi</w:t>
            </w:r>
          </w:p>
        </w:tc>
      </w:tr>
      <w:tr w:rsidR="00EA292A" w:rsidRPr="003D1963" w14:paraId="364F1070" w14:textId="77777777" w:rsidTr="297A1429">
        <w:trPr>
          <w:trHeight w:val="300"/>
        </w:trPr>
        <w:tc>
          <w:tcPr>
            <w:tcW w:w="1384" w:type="dxa"/>
            <w:shd w:val="clear" w:color="auto" w:fill="auto"/>
          </w:tcPr>
          <w:p w14:paraId="6D23FB39" w14:textId="220260DD" w:rsidR="00C5756F" w:rsidRPr="003D1963" w:rsidRDefault="00C5756F" w:rsidP="00351CF2">
            <w:pPr>
              <w:spacing w:after="0" w:line="240" w:lineRule="auto"/>
              <w:jc w:val="center"/>
              <w:rPr>
                <w:szCs w:val="24"/>
              </w:rPr>
            </w:pPr>
            <w:r w:rsidRPr="003D1963">
              <w:rPr>
                <w:szCs w:val="24"/>
              </w:rPr>
              <w:t>3.22.</w:t>
            </w:r>
          </w:p>
        </w:tc>
        <w:tc>
          <w:tcPr>
            <w:tcW w:w="4570" w:type="dxa"/>
            <w:shd w:val="clear" w:color="auto" w:fill="auto"/>
            <w:vAlign w:val="center"/>
          </w:tcPr>
          <w:p w14:paraId="1869B2DE" w14:textId="44D68A6A" w:rsidR="00C5756F" w:rsidRPr="003D1963" w:rsidRDefault="00C5756F" w:rsidP="00351CF2">
            <w:pPr>
              <w:spacing w:after="0" w:line="240" w:lineRule="auto"/>
              <w:jc w:val="both"/>
              <w:rPr>
                <w:szCs w:val="24"/>
              </w:rPr>
            </w:pPr>
            <w:r w:rsidRPr="003D1963">
              <w:rPr>
                <w:szCs w:val="24"/>
              </w:rPr>
              <w:t>Kārtība, kādā vadošā iestāde nodrošina Partnerības līguma Eiropas Savienības investīciju fondu 2014.-2020.gada plānošanas periodam un Eiropas Savienības struktūrfondu un Kohēzijas fonda darbības programmas “Izaugsme un nodarbinātība” grozījumu sagatavošanu un iesniegšanu Eiropas Komisijai un darbības programmas “Izaugsme un nodarbinātība” papildinājuma aktualizāciju 2014.-2020.gada plānošanas periodā</w:t>
            </w:r>
          </w:p>
        </w:tc>
        <w:tc>
          <w:tcPr>
            <w:tcW w:w="1984" w:type="dxa"/>
            <w:shd w:val="clear" w:color="auto" w:fill="auto"/>
            <w:vAlign w:val="center"/>
          </w:tcPr>
          <w:p w14:paraId="1984E677" w14:textId="493742AA" w:rsidR="00C5756F" w:rsidRPr="003D1963" w:rsidRDefault="00C5756F" w:rsidP="00351CF2">
            <w:pPr>
              <w:spacing w:after="0" w:line="240" w:lineRule="auto"/>
              <w:jc w:val="center"/>
              <w:rPr>
                <w:szCs w:val="24"/>
              </w:rPr>
            </w:pPr>
          </w:p>
          <w:p w14:paraId="29FFBD8D" w14:textId="6B7C4D3F" w:rsidR="006457DD" w:rsidRPr="003D1963" w:rsidRDefault="009739E6" w:rsidP="00351CF2">
            <w:pPr>
              <w:spacing w:after="0" w:line="240" w:lineRule="auto"/>
              <w:jc w:val="center"/>
              <w:rPr>
                <w:szCs w:val="24"/>
              </w:rPr>
            </w:pPr>
            <w:r w:rsidRPr="003D1963">
              <w:rPr>
                <w:szCs w:val="24"/>
              </w:rPr>
              <w:t>24.10.2018.</w:t>
            </w:r>
          </w:p>
        </w:tc>
        <w:tc>
          <w:tcPr>
            <w:tcW w:w="1134" w:type="dxa"/>
            <w:shd w:val="clear" w:color="auto" w:fill="auto"/>
            <w:vAlign w:val="center"/>
          </w:tcPr>
          <w:p w14:paraId="2F2412AC" w14:textId="77777777" w:rsidR="001066C1" w:rsidRPr="003D1963" w:rsidRDefault="001066C1" w:rsidP="006552C5">
            <w:pPr>
              <w:spacing w:after="0" w:line="240" w:lineRule="auto"/>
              <w:jc w:val="center"/>
              <w:rPr>
                <w:szCs w:val="24"/>
              </w:rPr>
            </w:pPr>
          </w:p>
          <w:p w14:paraId="531787F6" w14:textId="223DBD63" w:rsidR="00C5756F" w:rsidRPr="003D1963" w:rsidRDefault="009739E6" w:rsidP="006552C5">
            <w:pPr>
              <w:spacing w:after="0" w:line="240" w:lineRule="auto"/>
              <w:jc w:val="center"/>
              <w:rPr>
                <w:szCs w:val="24"/>
              </w:rPr>
            </w:pPr>
            <w:r w:rsidRPr="003D1963">
              <w:rPr>
                <w:szCs w:val="24"/>
              </w:rPr>
              <w:t>3</w:t>
            </w:r>
          </w:p>
        </w:tc>
        <w:tc>
          <w:tcPr>
            <w:tcW w:w="1620" w:type="dxa"/>
            <w:shd w:val="clear" w:color="auto" w:fill="auto"/>
            <w:vAlign w:val="center"/>
          </w:tcPr>
          <w:p w14:paraId="1E185AC7" w14:textId="77777777" w:rsidR="001066C1" w:rsidRPr="003D1963" w:rsidRDefault="001066C1" w:rsidP="006552C5">
            <w:pPr>
              <w:spacing w:after="0" w:line="240" w:lineRule="auto"/>
              <w:jc w:val="center"/>
              <w:rPr>
                <w:szCs w:val="24"/>
              </w:rPr>
            </w:pPr>
          </w:p>
          <w:p w14:paraId="48C7DBFB" w14:textId="3597421A" w:rsidR="00C5756F" w:rsidRPr="003D1963" w:rsidRDefault="009739E6" w:rsidP="006552C5">
            <w:pPr>
              <w:spacing w:after="0" w:line="240" w:lineRule="auto"/>
              <w:jc w:val="center"/>
              <w:rPr>
                <w:szCs w:val="24"/>
              </w:rPr>
            </w:pPr>
            <w:r w:rsidRPr="003D1963">
              <w:rPr>
                <w:szCs w:val="24"/>
              </w:rPr>
              <w:t>5</w:t>
            </w:r>
          </w:p>
        </w:tc>
      </w:tr>
      <w:tr w:rsidR="00EA292A" w:rsidRPr="003D1963" w14:paraId="1BF3EDF3" w14:textId="77777777" w:rsidTr="297A1429">
        <w:trPr>
          <w:trHeight w:val="219"/>
        </w:trPr>
        <w:tc>
          <w:tcPr>
            <w:tcW w:w="1384" w:type="dxa"/>
            <w:shd w:val="clear" w:color="auto" w:fill="auto"/>
          </w:tcPr>
          <w:p w14:paraId="69754BBC" w14:textId="0DCFACAD" w:rsidR="00C5756F" w:rsidRPr="003D1963" w:rsidRDefault="00C5756F" w:rsidP="00AE6FDB">
            <w:pPr>
              <w:spacing w:after="0" w:line="240" w:lineRule="auto"/>
              <w:jc w:val="center"/>
              <w:rPr>
                <w:szCs w:val="24"/>
              </w:rPr>
            </w:pPr>
            <w:r w:rsidRPr="003D1963">
              <w:rPr>
                <w:szCs w:val="24"/>
              </w:rPr>
              <w:t>3.23.</w:t>
            </w:r>
          </w:p>
        </w:tc>
        <w:tc>
          <w:tcPr>
            <w:tcW w:w="4570" w:type="dxa"/>
            <w:shd w:val="clear" w:color="auto" w:fill="auto"/>
            <w:vAlign w:val="center"/>
          </w:tcPr>
          <w:p w14:paraId="53E74AC1" w14:textId="1C0128A6" w:rsidR="00C5756F" w:rsidRPr="003D1963" w:rsidRDefault="00C5756F" w:rsidP="00AE6FDB">
            <w:pPr>
              <w:spacing w:after="0" w:line="240" w:lineRule="auto"/>
              <w:jc w:val="both"/>
              <w:rPr>
                <w:szCs w:val="24"/>
              </w:rPr>
            </w:pPr>
            <w:r w:rsidRPr="003D1963">
              <w:rPr>
                <w:szCs w:val="24"/>
              </w:rPr>
              <w:t>Kārtība, kādā vadošā iestāde nodrošina Kohēzijas politikas fondu vadības informācijas sistēmas 2014.-2020.gadam Biznesa rokasgrāmatas aktualizēšanu</w:t>
            </w:r>
          </w:p>
        </w:tc>
        <w:tc>
          <w:tcPr>
            <w:tcW w:w="1984" w:type="dxa"/>
            <w:shd w:val="clear" w:color="auto" w:fill="auto"/>
            <w:vAlign w:val="center"/>
          </w:tcPr>
          <w:p w14:paraId="6B2BB7AF" w14:textId="421645B0" w:rsidR="00C5756F" w:rsidRPr="003D1963" w:rsidRDefault="009739E6" w:rsidP="00AE6FDB">
            <w:pPr>
              <w:spacing w:after="0" w:line="240" w:lineRule="auto"/>
              <w:jc w:val="center"/>
              <w:rPr>
                <w:szCs w:val="24"/>
              </w:rPr>
            </w:pPr>
            <w:r w:rsidRPr="003D1963">
              <w:rPr>
                <w:szCs w:val="24"/>
              </w:rPr>
              <w:t>07.12.2018.</w:t>
            </w:r>
          </w:p>
        </w:tc>
        <w:tc>
          <w:tcPr>
            <w:tcW w:w="1134" w:type="dxa"/>
            <w:shd w:val="clear" w:color="auto" w:fill="auto"/>
            <w:vAlign w:val="center"/>
          </w:tcPr>
          <w:p w14:paraId="0732B228" w14:textId="1B11CF94" w:rsidR="00C5756F" w:rsidRPr="003D1963" w:rsidRDefault="009739E6" w:rsidP="00AE6FDB">
            <w:pPr>
              <w:spacing w:after="0" w:line="240" w:lineRule="auto"/>
              <w:jc w:val="center"/>
              <w:rPr>
                <w:szCs w:val="24"/>
              </w:rPr>
            </w:pPr>
            <w:r w:rsidRPr="003D1963">
              <w:rPr>
                <w:szCs w:val="24"/>
              </w:rPr>
              <w:t>3</w:t>
            </w:r>
          </w:p>
        </w:tc>
        <w:tc>
          <w:tcPr>
            <w:tcW w:w="1620" w:type="dxa"/>
            <w:shd w:val="clear" w:color="auto" w:fill="auto"/>
            <w:vAlign w:val="center"/>
          </w:tcPr>
          <w:p w14:paraId="3EE96C7E" w14:textId="54045E28" w:rsidR="00C5756F" w:rsidRPr="003D1963" w:rsidRDefault="009739E6" w:rsidP="00AE6FDB">
            <w:pPr>
              <w:spacing w:after="0" w:line="240" w:lineRule="auto"/>
              <w:jc w:val="center"/>
              <w:rPr>
                <w:szCs w:val="24"/>
              </w:rPr>
            </w:pPr>
            <w:r w:rsidRPr="003D1963">
              <w:rPr>
                <w:szCs w:val="24"/>
              </w:rPr>
              <w:t>4</w:t>
            </w:r>
          </w:p>
        </w:tc>
      </w:tr>
      <w:tr w:rsidR="00EA292A" w:rsidRPr="003D1963" w14:paraId="0F669ABC" w14:textId="77777777" w:rsidTr="297A1429">
        <w:trPr>
          <w:trHeight w:val="219"/>
        </w:trPr>
        <w:tc>
          <w:tcPr>
            <w:tcW w:w="1384" w:type="dxa"/>
            <w:shd w:val="clear" w:color="auto" w:fill="auto"/>
          </w:tcPr>
          <w:p w14:paraId="0CE657DE" w14:textId="772D2DD3" w:rsidR="00C5756F" w:rsidRPr="003D1963" w:rsidRDefault="00C5756F" w:rsidP="00351CF2">
            <w:pPr>
              <w:spacing w:after="0" w:line="240" w:lineRule="auto"/>
              <w:jc w:val="center"/>
              <w:rPr>
                <w:szCs w:val="24"/>
              </w:rPr>
            </w:pPr>
            <w:r w:rsidRPr="003D1963">
              <w:rPr>
                <w:szCs w:val="24"/>
              </w:rPr>
              <w:t>3.23.1.</w:t>
            </w:r>
          </w:p>
        </w:tc>
        <w:tc>
          <w:tcPr>
            <w:tcW w:w="4570" w:type="dxa"/>
            <w:shd w:val="clear" w:color="auto" w:fill="auto"/>
            <w:vAlign w:val="center"/>
          </w:tcPr>
          <w:p w14:paraId="7BC5AA80" w14:textId="7C9CD98D" w:rsidR="00C5756F" w:rsidRPr="003D1963" w:rsidRDefault="00C5756F" w:rsidP="006D2BE3">
            <w:pPr>
              <w:spacing w:after="0" w:line="240" w:lineRule="auto"/>
              <w:jc w:val="both"/>
              <w:rPr>
                <w:szCs w:val="24"/>
              </w:rPr>
            </w:pPr>
            <w:r w:rsidRPr="003D1963">
              <w:rPr>
                <w:szCs w:val="24"/>
              </w:rPr>
              <w:t>Kohēzijas politikas fondu vadības informācijas sistēmas 2014.-2020.gadam Biznesa rokasgrāmata</w:t>
            </w:r>
          </w:p>
        </w:tc>
        <w:tc>
          <w:tcPr>
            <w:tcW w:w="1984" w:type="dxa"/>
            <w:shd w:val="clear" w:color="auto" w:fill="auto"/>
            <w:vAlign w:val="center"/>
          </w:tcPr>
          <w:p w14:paraId="692ADBF2" w14:textId="71BA3D7C" w:rsidR="00C5756F" w:rsidRPr="003D1963" w:rsidRDefault="002120FD" w:rsidP="385C8A38">
            <w:pPr>
              <w:spacing w:after="0" w:line="240" w:lineRule="auto"/>
              <w:jc w:val="center"/>
              <w:rPr>
                <w:rFonts w:eastAsia="Times New Roman"/>
                <w:szCs w:val="24"/>
              </w:rPr>
            </w:pPr>
            <w:r w:rsidRPr="003D1963">
              <w:rPr>
                <w:szCs w:val="24"/>
              </w:rPr>
              <w:t>16.02.2022.</w:t>
            </w:r>
          </w:p>
        </w:tc>
        <w:tc>
          <w:tcPr>
            <w:tcW w:w="1134" w:type="dxa"/>
            <w:shd w:val="clear" w:color="auto" w:fill="auto"/>
            <w:vAlign w:val="center"/>
          </w:tcPr>
          <w:p w14:paraId="2C44BF0A" w14:textId="10D5B81C" w:rsidR="00C5756F" w:rsidRPr="003D1963" w:rsidRDefault="6419443C" w:rsidP="006552C5">
            <w:pPr>
              <w:spacing w:after="0" w:line="240" w:lineRule="auto"/>
              <w:jc w:val="center"/>
              <w:rPr>
                <w:szCs w:val="24"/>
              </w:rPr>
            </w:pPr>
            <w:r w:rsidRPr="003D1963">
              <w:rPr>
                <w:szCs w:val="24"/>
              </w:rPr>
              <w:t>2.0</w:t>
            </w:r>
            <w:r w:rsidR="002120FD" w:rsidRPr="003D1963">
              <w:rPr>
                <w:szCs w:val="24"/>
              </w:rPr>
              <w:t>8</w:t>
            </w:r>
          </w:p>
        </w:tc>
        <w:tc>
          <w:tcPr>
            <w:tcW w:w="1620" w:type="dxa"/>
            <w:shd w:val="clear" w:color="auto" w:fill="auto"/>
            <w:vAlign w:val="center"/>
          </w:tcPr>
          <w:p w14:paraId="431466E9" w14:textId="314648B7" w:rsidR="009739E6" w:rsidRPr="003D1963" w:rsidRDefault="04CD931C" w:rsidP="7930373B">
            <w:pPr>
              <w:spacing w:after="0" w:line="240" w:lineRule="auto"/>
              <w:jc w:val="center"/>
              <w:rPr>
                <w:rFonts w:eastAsia="Times New Roman"/>
                <w:szCs w:val="24"/>
              </w:rPr>
            </w:pPr>
            <w:r w:rsidRPr="003D1963">
              <w:rPr>
                <w:szCs w:val="24"/>
              </w:rPr>
              <w:t>14</w:t>
            </w:r>
          </w:p>
          <w:p w14:paraId="64619A3A" w14:textId="6E5FF229" w:rsidR="00C5756F" w:rsidRPr="003D1963" w:rsidRDefault="00C5756F" w:rsidP="006552C5">
            <w:pPr>
              <w:spacing w:after="0" w:line="240" w:lineRule="auto"/>
              <w:jc w:val="center"/>
              <w:rPr>
                <w:szCs w:val="24"/>
              </w:rPr>
            </w:pPr>
          </w:p>
        </w:tc>
      </w:tr>
      <w:tr w:rsidR="00EA292A" w:rsidRPr="003D1963" w14:paraId="5BA49FB4" w14:textId="77777777" w:rsidTr="297A1429">
        <w:trPr>
          <w:trHeight w:val="219"/>
        </w:trPr>
        <w:tc>
          <w:tcPr>
            <w:tcW w:w="1384" w:type="dxa"/>
            <w:shd w:val="clear" w:color="auto" w:fill="auto"/>
          </w:tcPr>
          <w:p w14:paraId="699AED4A" w14:textId="0466AF44" w:rsidR="00C5756F" w:rsidRPr="003D1963" w:rsidRDefault="00C5756F" w:rsidP="00351CF2">
            <w:pPr>
              <w:spacing w:after="0" w:line="240" w:lineRule="auto"/>
              <w:jc w:val="center"/>
              <w:rPr>
                <w:szCs w:val="24"/>
              </w:rPr>
            </w:pPr>
            <w:r w:rsidRPr="003D1963">
              <w:rPr>
                <w:szCs w:val="24"/>
              </w:rPr>
              <w:t>3.24.</w:t>
            </w:r>
          </w:p>
        </w:tc>
        <w:tc>
          <w:tcPr>
            <w:tcW w:w="4570" w:type="dxa"/>
            <w:shd w:val="clear" w:color="auto" w:fill="auto"/>
            <w:vAlign w:val="center"/>
          </w:tcPr>
          <w:p w14:paraId="778E2FB5" w14:textId="22ECC127" w:rsidR="00C5756F" w:rsidRPr="003D1963" w:rsidRDefault="00C5756F" w:rsidP="006D2BE3">
            <w:pPr>
              <w:spacing w:after="0" w:line="240" w:lineRule="auto"/>
              <w:jc w:val="both"/>
              <w:rPr>
                <w:szCs w:val="24"/>
              </w:rPr>
            </w:pPr>
            <w:r w:rsidRPr="003D1963">
              <w:rPr>
                <w:szCs w:val="24"/>
              </w:rPr>
              <w:t>Kārtība, kādā tiek nodrošināta Kohēzijas politikas fondu vadības informācijas sistēmas 2014.-2020.gadam stratēģiskā vadība un datu kvalitātes pārbaudes</w:t>
            </w:r>
          </w:p>
        </w:tc>
        <w:tc>
          <w:tcPr>
            <w:tcW w:w="1984" w:type="dxa"/>
            <w:shd w:val="clear" w:color="auto" w:fill="auto"/>
            <w:vAlign w:val="center"/>
          </w:tcPr>
          <w:p w14:paraId="49288A9E" w14:textId="241B303C" w:rsidR="00E2407A" w:rsidRPr="003D1963" w:rsidRDefault="2BF8627A" w:rsidP="385C8A38">
            <w:pPr>
              <w:spacing w:after="0" w:line="240" w:lineRule="auto"/>
              <w:jc w:val="center"/>
              <w:rPr>
                <w:rFonts w:eastAsia="Times New Roman"/>
                <w:szCs w:val="24"/>
              </w:rPr>
            </w:pPr>
            <w:r w:rsidRPr="003D1963">
              <w:rPr>
                <w:szCs w:val="24"/>
              </w:rPr>
              <w:t>14.07.2020.</w:t>
            </w:r>
          </w:p>
          <w:p w14:paraId="24C92E50" w14:textId="0069FC56" w:rsidR="00C5756F" w:rsidRPr="003D1963" w:rsidRDefault="00C5756F" w:rsidP="00F136B3">
            <w:pPr>
              <w:spacing w:after="0" w:line="240" w:lineRule="auto"/>
              <w:jc w:val="center"/>
              <w:rPr>
                <w:szCs w:val="24"/>
              </w:rPr>
            </w:pPr>
          </w:p>
        </w:tc>
        <w:tc>
          <w:tcPr>
            <w:tcW w:w="1134" w:type="dxa"/>
            <w:shd w:val="clear" w:color="auto" w:fill="auto"/>
            <w:vAlign w:val="center"/>
          </w:tcPr>
          <w:p w14:paraId="37516400" w14:textId="22CE26AA" w:rsidR="009739E6" w:rsidRPr="003D1963" w:rsidRDefault="2730C1E3" w:rsidP="385C8A38">
            <w:pPr>
              <w:spacing w:after="0" w:line="240" w:lineRule="auto"/>
              <w:jc w:val="center"/>
              <w:rPr>
                <w:rFonts w:eastAsia="Times New Roman"/>
                <w:szCs w:val="24"/>
              </w:rPr>
            </w:pPr>
            <w:r w:rsidRPr="003D1963">
              <w:rPr>
                <w:szCs w:val="24"/>
              </w:rPr>
              <w:t>6</w:t>
            </w:r>
          </w:p>
          <w:p w14:paraId="55027AC5" w14:textId="7D022530" w:rsidR="00C5756F" w:rsidRPr="003D1963" w:rsidRDefault="00C5756F" w:rsidP="006552C5">
            <w:pPr>
              <w:spacing w:after="0" w:line="240" w:lineRule="auto"/>
              <w:jc w:val="center"/>
              <w:rPr>
                <w:szCs w:val="24"/>
              </w:rPr>
            </w:pPr>
          </w:p>
        </w:tc>
        <w:tc>
          <w:tcPr>
            <w:tcW w:w="1620" w:type="dxa"/>
            <w:shd w:val="clear" w:color="auto" w:fill="auto"/>
            <w:vAlign w:val="center"/>
          </w:tcPr>
          <w:p w14:paraId="0B4CB446" w14:textId="39D68A30" w:rsidR="009739E6" w:rsidRPr="003D1963" w:rsidRDefault="000D7F3A" w:rsidP="006552C5">
            <w:pPr>
              <w:spacing w:after="0" w:line="240" w:lineRule="auto"/>
              <w:jc w:val="center"/>
              <w:rPr>
                <w:szCs w:val="24"/>
              </w:rPr>
            </w:pPr>
            <w:r w:rsidRPr="003D1963">
              <w:rPr>
                <w:szCs w:val="24"/>
              </w:rPr>
              <w:t>8 + pielikums</w:t>
            </w:r>
          </w:p>
          <w:p w14:paraId="5B2CAAE3" w14:textId="56599A40" w:rsidR="00C5756F" w:rsidRPr="003D1963" w:rsidRDefault="00C5756F" w:rsidP="006552C5">
            <w:pPr>
              <w:spacing w:after="0" w:line="240" w:lineRule="auto"/>
              <w:jc w:val="center"/>
              <w:rPr>
                <w:szCs w:val="24"/>
              </w:rPr>
            </w:pPr>
          </w:p>
        </w:tc>
      </w:tr>
      <w:tr w:rsidR="00EA292A" w:rsidRPr="003D1963" w14:paraId="1C30B9D4" w14:textId="77777777" w:rsidTr="297A1429">
        <w:trPr>
          <w:trHeight w:val="219"/>
        </w:trPr>
        <w:tc>
          <w:tcPr>
            <w:tcW w:w="1384" w:type="dxa"/>
            <w:shd w:val="clear" w:color="auto" w:fill="auto"/>
          </w:tcPr>
          <w:p w14:paraId="1E7FBCD4" w14:textId="4F463AA0" w:rsidR="00517567" w:rsidRPr="003D1963" w:rsidRDefault="00517567" w:rsidP="00351CF2">
            <w:pPr>
              <w:spacing w:after="0" w:line="240" w:lineRule="auto"/>
              <w:jc w:val="center"/>
              <w:rPr>
                <w:szCs w:val="24"/>
              </w:rPr>
            </w:pPr>
            <w:r w:rsidRPr="003D1963">
              <w:rPr>
                <w:szCs w:val="24"/>
              </w:rPr>
              <w:t>3.25.</w:t>
            </w:r>
          </w:p>
        </w:tc>
        <w:tc>
          <w:tcPr>
            <w:tcW w:w="4570" w:type="dxa"/>
            <w:shd w:val="clear" w:color="auto" w:fill="auto"/>
            <w:vAlign w:val="center"/>
          </w:tcPr>
          <w:p w14:paraId="257BD8A6" w14:textId="6D9026E0" w:rsidR="00517567" w:rsidRPr="003D1963" w:rsidRDefault="00DA3A5C" w:rsidP="006D2BE3">
            <w:pPr>
              <w:spacing w:after="0" w:line="240" w:lineRule="auto"/>
              <w:jc w:val="both"/>
              <w:rPr>
                <w:szCs w:val="24"/>
              </w:rPr>
            </w:pPr>
            <w:r w:rsidRPr="003D1963">
              <w:rPr>
                <w:szCs w:val="24"/>
              </w:rPr>
              <w:t>Kārtība, kādā Eiropas Savienības fondu sistēmas vadības departaments nodrošina ES fondu plānošanas periodu,  Eiropas Ekonomikas zonas un Norvēģijas finanšu instrumentu, Latvijas un Šveices sadarbības programmas, ES atveseļošanas un noturības mehānisma iekšējo procedūru rokasgrāmatas uzturēšanu vadošajā iestādē</w:t>
            </w:r>
          </w:p>
        </w:tc>
        <w:tc>
          <w:tcPr>
            <w:tcW w:w="1984" w:type="dxa"/>
            <w:shd w:val="clear" w:color="auto" w:fill="auto"/>
            <w:vAlign w:val="center"/>
          </w:tcPr>
          <w:p w14:paraId="1B3324A9" w14:textId="26FB0E3A" w:rsidR="00517567" w:rsidRPr="003D1963" w:rsidRDefault="002120FD" w:rsidP="00564B89">
            <w:pPr>
              <w:spacing w:after="0" w:line="240" w:lineRule="auto"/>
              <w:jc w:val="center"/>
              <w:rPr>
                <w:szCs w:val="24"/>
              </w:rPr>
            </w:pPr>
            <w:r w:rsidRPr="003D1963">
              <w:rPr>
                <w:szCs w:val="24"/>
              </w:rPr>
              <w:t>29.07.2021.</w:t>
            </w:r>
          </w:p>
        </w:tc>
        <w:tc>
          <w:tcPr>
            <w:tcW w:w="1134" w:type="dxa"/>
            <w:shd w:val="clear" w:color="auto" w:fill="auto"/>
            <w:vAlign w:val="center"/>
          </w:tcPr>
          <w:p w14:paraId="14121E65" w14:textId="085D8E2E" w:rsidR="00517567" w:rsidRPr="003D1963" w:rsidDel="007D1793" w:rsidRDefault="002120FD" w:rsidP="385C8A38">
            <w:pPr>
              <w:spacing w:after="0" w:line="240" w:lineRule="auto"/>
              <w:jc w:val="center"/>
              <w:rPr>
                <w:rFonts w:eastAsia="Times New Roman"/>
                <w:szCs w:val="24"/>
              </w:rPr>
            </w:pPr>
            <w:r w:rsidRPr="003D1963">
              <w:rPr>
                <w:szCs w:val="24"/>
              </w:rPr>
              <w:t>5</w:t>
            </w:r>
          </w:p>
        </w:tc>
        <w:tc>
          <w:tcPr>
            <w:tcW w:w="1620" w:type="dxa"/>
            <w:shd w:val="clear" w:color="auto" w:fill="auto"/>
            <w:vAlign w:val="center"/>
          </w:tcPr>
          <w:p w14:paraId="1624C89C" w14:textId="71378026" w:rsidR="00517567" w:rsidRPr="003D1963" w:rsidDel="007D1793" w:rsidRDefault="009739E6" w:rsidP="00F91204">
            <w:pPr>
              <w:spacing w:after="0" w:line="240" w:lineRule="auto"/>
              <w:jc w:val="center"/>
              <w:rPr>
                <w:szCs w:val="24"/>
              </w:rPr>
            </w:pPr>
            <w:r w:rsidRPr="003D1963">
              <w:rPr>
                <w:szCs w:val="24"/>
              </w:rPr>
              <w:t>6</w:t>
            </w:r>
            <w:r w:rsidR="0081617B" w:rsidRPr="003D1963">
              <w:rPr>
                <w:szCs w:val="24"/>
              </w:rPr>
              <w:t xml:space="preserve"> </w:t>
            </w:r>
            <w:r w:rsidR="00F91204" w:rsidRPr="003D1963">
              <w:rPr>
                <w:szCs w:val="24"/>
              </w:rPr>
              <w:t>+</w:t>
            </w:r>
            <w:r w:rsidR="0081617B" w:rsidRPr="003D1963">
              <w:rPr>
                <w:szCs w:val="24"/>
              </w:rPr>
              <w:t xml:space="preserve"> </w:t>
            </w:r>
            <w:r w:rsidR="00F91204" w:rsidRPr="003D1963">
              <w:rPr>
                <w:szCs w:val="24"/>
              </w:rPr>
              <w:t>pielikumi</w:t>
            </w:r>
          </w:p>
        </w:tc>
      </w:tr>
      <w:tr w:rsidR="00EA292A" w:rsidRPr="003D1963" w14:paraId="353B7E77" w14:textId="77777777" w:rsidTr="297A1429">
        <w:trPr>
          <w:trHeight w:val="219"/>
        </w:trPr>
        <w:tc>
          <w:tcPr>
            <w:tcW w:w="1384" w:type="dxa"/>
            <w:shd w:val="clear" w:color="auto" w:fill="auto"/>
          </w:tcPr>
          <w:p w14:paraId="1FF0975B" w14:textId="77AD4AE0" w:rsidR="00517567" w:rsidRPr="003D1963" w:rsidRDefault="00517567" w:rsidP="00517567">
            <w:pPr>
              <w:spacing w:after="0" w:line="240" w:lineRule="auto"/>
              <w:jc w:val="center"/>
              <w:rPr>
                <w:szCs w:val="24"/>
              </w:rPr>
            </w:pPr>
            <w:r w:rsidRPr="003D1963">
              <w:rPr>
                <w:szCs w:val="24"/>
              </w:rPr>
              <w:lastRenderedPageBreak/>
              <w:t>3.26.</w:t>
            </w:r>
          </w:p>
        </w:tc>
        <w:tc>
          <w:tcPr>
            <w:tcW w:w="4570" w:type="dxa"/>
            <w:shd w:val="clear" w:color="auto" w:fill="auto"/>
            <w:vAlign w:val="center"/>
          </w:tcPr>
          <w:p w14:paraId="6BEB4A42" w14:textId="39A3C683" w:rsidR="00517567" w:rsidRPr="003D1963" w:rsidRDefault="00517567" w:rsidP="00517567">
            <w:pPr>
              <w:spacing w:after="0" w:line="240" w:lineRule="auto"/>
              <w:jc w:val="both"/>
              <w:rPr>
                <w:szCs w:val="24"/>
              </w:rPr>
            </w:pPr>
            <w:r w:rsidRPr="003D1963">
              <w:rPr>
                <w:szCs w:val="24"/>
              </w:rPr>
              <w:t>Kārtība, kādā vadošā iestāde veic Eiropas Savienības fondu, Latvijas un Šveices sadarbības programmas, Eiropas Ekonomikas zonas finanšu instrumenta un  Norvēģijas finanšu instrumenta līdzfinansēto projektu valsts budžeta līdzekļu plānošanu, pieprasījumu izskatīšanu un līdzekļu plānošanas un izlietojuma uzraudzību</w:t>
            </w:r>
          </w:p>
        </w:tc>
        <w:tc>
          <w:tcPr>
            <w:tcW w:w="1984" w:type="dxa"/>
            <w:shd w:val="clear" w:color="auto" w:fill="auto"/>
            <w:vAlign w:val="center"/>
          </w:tcPr>
          <w:p w14:paraId="3C8CBBC4" w14:textId="180EDBBD" w:rsidR="00517567" w:rsidRPr="003D1963" w:rsidRDefault="00A13160" w:rsidP="00564B89">
            <w:pPr>
              <w:spacing w:after="0" w:line="240" w:lineRule="auto"/>
              <w:jc w:val="center"/>
              <w:rPr>
                <w:szCs w:val="24"/>
              </w:rPr>
            </w:pPr>
            <w:r>
              <w:rPr>
                <w:szCs w:val="24"/>
              </w:rPr>
              <w:t>31</w:t>
            </w:r>
            <w:r w:rsidR="006B6509" w:rsidRPr="003D1963">
              <w:rPr>
                <w:szCs w:val="24"/>
              </w:rPr>
              <w:t>.</w:t>
            </w:r>
            <w:r>
              <w:rPr>
                <w:szCs w:val="24"/>
              </w:rPr>
              <w:t>03</w:t>
            </w:r>
            <w:r w:rsidR="006B6509" w:rsidRPr="003D1963">
              <w:rPr>
                <w:szCs w:val="24"/>
              </w:rPr>
              <w:t>.202</w:t>
            </w:r>
            <w:r>
              <w:rPr>
                <w:szCs w:val="24"/>
              </w:rPr>
              <w:t>3</w:t>
            </w:r>
            <w:r w:rsidR="006B6509" w:rsidRPr="003D1963">
              <w:rPr>
                <w:szCs w:val="24"/>
              </w:rPr>
              <w:t>.</w:t>
            </w:r>
          </w:p>
        </w:tc>
        <w:tc>
          <w:tcPr>
            <w:tcW w:w="1134" w:type="dxa"/>
            <w:shd w:val="clear" w:color="auto" w:fill="auto"/>
            <w:vAlign w:val="center"/>
          </w:tcPr>
          <w:p w14:paraId="6D768D9A" w14:textId="1AF325E9" w:rsidR="009739E6" w:rsidRPr="003D1963" w:rsidRDefault="006B6509" w:rsidP="006552C5">
            <w:pPr>
              <w:spacing w:after="0" w:line="240" w:lineRule="auto"/>
              <w:jc w:val="center"/>
              <w:rPr>
                <w:szCs w:val="24"/>
              </w:rPr>
            </w:pPr>
            <w:r w:rsidRPr="003D1963">
              <w:rPr>
                <w:szCs w:val="24"/>
              </w:rPr>
              <w:t>5</w:t>
            </w:r>
          </w:p>
          <w:p w14:paraId="7E0C165B" w14:textId="5C206EDD" w:rsidR="00517567" w:rsidRPr="003D1963" w:rsidRDefault="00517567" w:rsidP="006552C5">
            <w:pPr>
              <w:spacing w:after="0" w:line="240" w:lineRule="auto"/>
              <w:jc w:val="center"/>
              <w:rPr>
                <w:szCs w:val="24"/>
              </w:rPr>
            </w:pPr>
          </w:p>
        </w:tc>
        <w:tc>
          <w:tcPr>
            <w:tcW w:w="1620" w:type="dxa"/>
            <w:shd w:val="clear" w:color="auto" w:fill="auto"/>
            <w:vAlign w:val="center"/>
          </w:tcPr>
          <w:p w14:paraId="728E1143" w14:textId="6C92C65E" w:rsidR="009739E6" w:rsidRPr="003D1963" w:rsidRDefault="000D0791" w:rsidP="006552C5">
            <w:pPr>
              <w:spacing w:after="0" w:line="240" w:lineRule="auto"/>
              <w:jc w:val="center"/>
              <w:rPr>
                <w:szCs w:val="24"/>
              </w:rPr>
            </w:pPr>
            <w:r w:rsidRPr="003D1963">
              <w:rPr>
                <w:szCs w:val="24"/>
              </w:rPr>
              <w:t>1</w:t>
            </w:r>
            <w:r w:rsidR="00177FB3" w:rsidRPr="003D1963">
              <w:rPr>
                <w:szCs w:val="24"/>
              </w:rPr>
              <w:t>4</w:t>
            </w:r>
            <w:r w:rsidR="0081617B" w:rsidRPr="003D1963">
              <w:rPr>
                <w:szCs w:val="24"/>
              </w:rPr>
              <w:t xml:space="preserve"> </w:t>
            </w:r>
            <w:r w:rsidR="00F91204" w:rsidRPr="003D1963">
              <w:rPr>
                <w:szCs w:val="24"/>
              </w:rPr>
              <w:t>+</w:t>
            </w:r>
            <w:r w:rsidR="0081617B" w:rsidRPr="003D1963">
              <w:rPr>
                <w:szCs w:val="24"/>
              </w:rPr>
              <w:t xml:space="preserve"> </w:t>
            </w:r>
            <w:r w:rsidR="00F91204" w:rsidRPr="003D1963">
              <w:rPr>
                <w:szCs w:val="24"/>
              </w:rPr>
              <w:t>pielikums</w:t>
            </w:r>
          </w:p>
          <w:p w14:paraId="30C29E31" w14:textId="26805074" w:rsidR="00517567" w:rsidRPr="003D1963" w:rsidRDefault="00517567" w:rsidP="006552C5">
            <w:pPr>
              <w:spacing w:after="0" w:line="240" w:lineRule="auto"/>
              <w:jc w:val="center"/>
              <w:rPr>
                <w:szCs w:val="24"/>
              </w:rPr>
            </w:pPr>
          </w:p>
        </w:tc>
      </w:tr>
      <w:tr w:rsidR="00EA292A" w:rsidRPr="003D1963" w14:paraId="2107F278" w14:textId="77777777" w:rsidTr="297A1429">
        <w:trPr>
          <w:trHeight w:val="219"/>
        </w:trPr>
        <w:tc>
          <w:tcPr>
            <w:tcW w:w="1384" w:type="dxa"/>
            <w:shd w:val="clear" w:color="auto" w:fill="auto"/>
          </w:tcPr>
          <w:p w14:paraId="727BE462" w14:textId="2D4E36F6" w:rsidR="006012B4" w:rsidRPr="003D1963" w:rsidRDefault="006012B4" w:rsidP="00517567">
            <w:pPr>
              <w:spacing w:after="0" w:line="240" w:lineRule="auto"/>
              <w:jc w:val="center"/>
              <w:rPr>
                <w:szCs w:val="24"/>
              </w:rPr>
            </w:pPr>
            <w:r w:rsidRPr="003D1963">
              <w:rPr>
                <w:szCs w:val="24"/>
              </w:rPr>
              <w:t>3.27</w:t>
            </w:r>
          </w:p>
        </w:tc>
        <w:tc>
          <w:tcPr>
            <w:tcW w:w="4570" w:type="dxa"/>
            <w:shd w:val="clear" w:color="auto" w:fill="auto"/>
            <w:vAlign w:val="center"/>
          </w:tcPr>
          <w:p w14:paraId="15F58408" w14:textId="78B8983A" w:rsidR="006012B4" w:rsidRPr="003D1963" w:rsidRDefault="006012B4" w:rsidP="00517567">
            <w:pPr>
              <w:spacing w:after="0" w:line="240" w:lineRule="auto"/>
              <w:jc w:val="both"/>
              <w:rPr>
                <w:szCs w:val="24"/>
              </w:rPr>
            </w:pPr>
            <w:r w:rsidRPr="003D1963">
              <w:rPr>
                <w:szCs w:val="24"/>
              </w:rPr>
              <w:t>Kārtība, kādā vadošā iestāde nodrošina atbildīgo iestāžu vienkāršoto izmaksu metodiku saskaņošanas procesu 2014.-2020.gada plānošanas periodā</w:t>
            </w:r>
          </w:p>
        </w:tc>
        <w:tc>
          <w:tcPr>
            <w:tcW w:w="1984" w:type="dxa"/>
            <w:shd w:val="clear" w:color="auto" w:fill="auto"/>
            <w:vAlign w:val="center"/>
          </w:tcPr>
          <w:p w14:paraId="06D6E746" w14:textId="61809C4C" w:rsidR="006012B4" w:rsidRPr="003D1963" w:rsidRDefault="43980988" w:rsidP="009739E6">
            <w:pPr>
              <w:spacing w:after="0" w:line="240" w:lineRule="auto"/>
              <w:jc w:val="center"/>
            </w:pPr>
            <w:r>
              <w:t>31.08.2022.</w:t>
            </w:r>
          </w:p>
        </w:tc>
        <w:tc>
          <w:tcPr>
            <w:tcW w:w="1134" w:type="dxa"/>
            <w:shd w:val="clear" w:color="auto" w:fill="auto"/>
            <w:vAlign w:val="center"/>
          </w:tcPr>
          <w:p w14:paraId="7D731D07" w14:textId="1DF905C6" w:rsidR="006012B4" w:rsidRPr="003D1963" w:rsidRDefault="3272CF79" w:rsidP="297A1429">
            <w:pPr>
              <w:spacing w:after="0" w:line="240" w:lineRule="auto"/>
              <w:jc w:val="center"/>
              <w:rPr>
                <w:rFonts w:eastAsia="Times New Roman"/>
                <w:szCs w:val="24"/>
              </w:rPr>
            </w:pPr>
            <w:r>
              <w:t>4</w:t>
            </w:r>
          </w:p>
        </w:tc>
        <w:tc>
          <w:tcPr>
            <w:tcW w:w="1620" w:type="dxa"/>
            <w:shd w:val="clear" w:color="auto" w:fill="auto"/>
            <w:vAlign w:val="center"/>
          </w:tcPr>
          <w:p w14:paraId="442D8303" w14:textId="61C01EBC" w:rsidR="006012B4" w:rsidRPr="003D1963" w:rsidRDefault="00177FB3" w:rsidP="006552C5">
            <w:pPr>
              <w:spacing w:after="0" w:line="240" w:lineRule="auto"/>
              <w:jc w:val="center"/>
              <w:rPr>
                <w:szCs w:val="24"/>
              </w:rPr>
            </w:pPr>
            <w:r w:rsidRPr="003D1963">
              <w:rPr>
                <w:szCs w:val="24"/>
              </w:rPr>
              <w:t>10</w:t>
            </w:r>
            <w:r w:rsidR="0081617B" w:rsidRPr="003D1963">
              <w:rPr>
                <w:szCs w:val="24"/>
              </w:rPr>
              <w:t xml:space="preserve"> </w:t>
            </w:r>
            <w:r w:rsidR="002120FD" w:rsidRPr="003D1963">
              <w:rPr>
                <w:szCs w:val="24"/>
              </w:rPr>
              <w:t>+</w:t>
            </w:r>
            <w:r w:rsidR="0081617B" w:rsidRPr="003D1963">
              <w:rPr>
                <w:szCs w:val="24"/>
              </w:rPr>
              <w:t xml:space="preserve"> </w:t>
            </w:r>
            <w:r w:rsidR="002120FD" w:rsidRPr="003D1963">
              <w:rPr>
                <w:szCs w:val="24"/>
              </w:rPr>
              <w:t>pielikum</w:t>
            </w:r>
            <w:r w:rsidRPr="003D1963">
              <w:rPr>
                <w:szCs w:val="24"/>
              </w:rPr>
              <w:t>i</w:t>
            </w:r>
          </w:p>
        </w:tc>
      </w:tr>
      <w:tr w:rsidR="000A7168" w:rsidRPr="003D1963" w14:paraId="77FC5E81" w14:textId="77777777" w:rsidTr="00547952">
        <w:trPr>
          <w:trHeight w:val="219"/>
        </w:trPr>
        <w:tc>
          <w:tcPr>
            <w:tcW w:w="1384" w:type="dxa"/>
            <w:shd w:val="clear" w:color="auto" w:fill="auto"/>
          </w:tcPr>
          <w:p w14:paraId="5EBDD920" w14:textId="77777777" w:rsidR="000A7168" w:rsidRPr="00507E09" w:rsidRDefault="000A7168" w:rsidP="00517567">
            <w:pPr>
              <w:spacing w:after="0" w:line="240" w:lineRule="auto"/>
              <w:jc w:val="center"/>
              <w:rPr>
                <w:b/>
                <w:bCs/>
                <w:i/>
                <w:iCs/>
                <w:szCs w:val="24"/>
              </w:rPr>
            </w:pPr>
            <w:r w:rsidRPr="00507E09">
              <w:rPr>
                <w:b/>
                <w:bCs/>
                <w:i/>
                <w:iCs/>
                <w:szCs w:val="24"/>
              </w:rPr>
              <w:t>IV</w:t>
            </w:r>
          </w:p>
        </w:tc>
        <w:tc>
          <w:tcPr>
            <w:tcW w:w="9308" w:type="dxa"/>
            <w:gridSpan w:val="4"/>
            <w:shd w:val="clear" w:color="auto" w:fill="auto"/>
            <w:vAlign w:val="center"/>
          </w:tcPr>
          <w:p w14:paraId="2FDE2348" w14:textId="7EE55FBE" w:rsidR="000A7168" w:rsidRPr="000A7168" w:rsidRDefault="000A7168" w:rsidP="000A7168">
            <w:pPr>
              <w:spacing w:after="0" w:line="240" w:lineRule="auto"/>
              <w:rPr>
                <w:sz w:val="26"/>
                <w:szCs w:val="26"/>
              </w:rPr>
            </w:pPr>
            <w:r w:rsidRPr="000A7168">
              <w:rPr>
                <w:b/>
                <w:i/>
                <w:iCs/>
                <w:sz w:val="26"/>
                <w:szCs w:val="26"/>
              </w:rPr>
              <w:t>Metodikas</w:t>
            </w:r>
          </w:p>
        </w:tc>
      </w:tr>
      <w:tr w:rsidR="00EA292A" w:rsidRPr="003D1963" w14:paraId="5DABFE6F" w14:textId="77777777" w:rsidTr="297A1429">
        <w:trPr>
          <w:trHeight w:val="219"/>
        </w:trPr>
        <w:tc>
          <w:tcPr>
            <w:tcW w:w="1384" w:type="dxa"/>
            <w:shd w:val="clear" w:color="auto" w:fill="auto"/>
          </w:tcPr>
          <w:p w14:paraId="27C27842" w14:textId="77777777" w:rsidR="00517567" w:rsidRPr="003D1963" w:rsidRDefault="00517567" w:rsidP="00517567">
            <w:pPr>
              <w:spacing w:after="0" w:line="240" w:lineRule="auto"/>
              <w:jc w:val="center"/>
              <w:rPr>
                <w:szCs w:val="24"/>
              </w:rPr>
            </w:pPr>
            <w:r w:rsidRPr="003D1963">
              <w:rPr>
                <w:szCs w:val="24"/>
              </w:rPr>
              <w:t>4.1.</w:t>
            </w:r>
          </w:p>
        </w:tc>
        <w:tc>
          <w:tcPr>
            <w:tcW w:w="4570" w:type="dxa"/>
            <w:shd w:val="clear" w:color="auto" w:fill="auto"/>
            <w:vAlign w:val="center"/>
          </w:tcPr>
          <w:p w14:paraId="6A8C41BC" w14:textId="77777777" w:rsidR="00517567" w:rsidRPr="003D1963" w:rsidRDefault="00517567" w:rsidP="00517567">
            <w:pPr>
              <w:autoSpaceDE w:val="0"/>
              <w:autoSpaceDN w:val="0"/>
              <w:adjustRightInd w:val="0"/>
              <w:spacing w:line="240" w:lineRule="auto"/>
              <w:jc w:val="both"/>
              <w:rPr>
                <w:bCs/>
                <w:szCs w:val="24"/>
              </w:rPr>
            </w:pPr>
            <w:r w:rsidRPr="003D1963">
              <w:rPr>
                <w:bCs/>
                <w:szCs w:val="24"/>
              </w:rPr>
              <w:t>Eiropas Reģionālās attīstības fonda, Eiropas Sociālā fonda un Koh</w:t>
            </w:r>
            <w:r w:rsidRPr="003D1963">
              <w:rPr>
                <w:szCs w:val="24"/>
              </w:rPr>
              <w:t>ē</w:t>
            </w:r>
            <w:r w:rsidRPr="003D1963">
              <w:rPr>
                <w:bCs/>
                <w:szCs w:val="24"/>
              </w:rPr>
              <w:t>zijas fonda projektu  iesniegumu atlases metodika 2014.-2020.gadam</w:t>
            </w:r>
          </w:p>
        </w:tc>
        <w:tc>
          <w:tcPr>
            <w:tcW w:w="1984" w:type="dxa"/>
            <w:shd w:val="clear" w:color="auto" w:fill="auto"/>
            <w:vAlign w:val="center"/>
          </w:tcPr>
          <w:p w14:paraId="21C2A742" w14:textId="3BBB47F7" w:rsidR="00517567" w:rsidRPr="003D1963" w:rsidRDefault="0081617B" w:rsidP="00AE6FDB">
            <w:pPr>
              <w:spacing w:after="0" w:line="240" w:lineRule="auto"/>
              <w:jc w:val="center"/>
              <w:rPr>
                <w:szCs w:val="24"/>
              </w:rPr>
            </w:pPr>
            <w:r w:rsidRPr="003D1963">
              <w:rPr>
                <w:szCs w:val="24"/>
              </w:rPr>
              <w:t>09</w:t>
            </w:r>
            <w:r w:rsidR="000D0791" w:rsidRPr="003D1963">
              <w:rPr>
                <w:szCs w:val="24"/>
              </w:rPr>
              <w:t>.0</w:t>
            </w:r>
            <w:r w:rsidRPr="003D1963">
              <w:rPr>
                <w:szCs w:val="24"/>
              </w:rPr>
              <w:t>5</w:t>
            </w:r>
            <w:r w:rsidR="000D0791" w:rsidRPr="003D1963">
              <w:rPr>
                <w:szCs w:val="24"/>
              </w:rPr>
              <w:t>.202</w:t>
            </w:r>
            <w:r w:rsidRPr="003D1963">
              <w:rPr>
                <w:szCs w:val="24"/>
              </w:rPr>
              <w:t>2</w:t>
            </w:r>
            <w:r w:rsidR="000D0791" w:rsidRPr="003D1963">
              <w:rPr>
                <w:szCs w:val="24"/>
              </w:rPr>
              <w:t>.</w:t>
            </w:r>
          </w:p>
        </w:tc>
        <w:tc>
          <w:tcPr>
            <w:tcW w:w="1134" w:type="dxa"/>
            <w:shd w:val="clear" w:color="auto" w:fill="auto"/>
            <w:vAlign w:val="center"/>
          </w:tcPr>
          <w:p w14:paraId="43976046" w14:textId="62F32EF5" w:rsidR="00517567" w:rsidRPr="003D1963" w:rsidRDefault="0081617B" w:rsidP="006552C5">
            <w:pPr>
              <w:spacing w:after="0" w:line="240" w:lineRule="auto"/>
              <w:jc w:val="center"/>
              <w:rPr>
                <w:szCs w:val="24"/>
              </w:rPr>
            </w:pPr>
            <w:r w:rsidRPr="003D1963">
              <w:rPr>
                <w:szCs w:val="24"/>
              </w:rPr>
              <w:t>5</w:t>
            </w:r>
          </w:p>
        </w:tc>
        <w:tc>
          <w:tcPr>
            <w:tcW w:w="1620" w:type="dxa"/>
            <w:shd w:val="clear" w:color="auto" w:fill="auto"/>
            <w:vAlign w:val="center"/>
          </w:tcPr>
          <w:p w14:paraId="21553A58" w14:textId="5E4DB69C" w:rsidR="00517567" w:rsidRPr="003D1963" w:rsidRDefault="00177FB3" w:rsidP="006552C5">
            <w:pPr>
              <w:spacing w:after="0" w:line="240" w:lineRule="auto"/>
              <w:jc w:val="center"/>
              <w:rPr>
                <w:szCs w:val="24"/>
              </w:rPr>
            </w:pPr>
            <w:r w:rsidRPr="003D1963">
              <w:rPr>
                <w:szCs w:val="24"/>
              </w:rPr>
              <w:t>12 + pielikumi</w:t>
            </w:r>
          </w:p>
        </w:tc>
      </w:tr>
      <w:tr w:rsidR="00EA292A" w:rsidRPr="003D1963" w14:paraId="46A6A27C" w14:textId="77777777" w:rsidTr="297A1429">
        <w:trPr>
          <w:trHeight w:val="219"/>
        </w:trPr>
        <w:tc>
          <w:tcPr>
            <w:tcW w:w="1384" w:type="dxa"/>
            <w:shd w:val="clear" w:color="auto" w:fill="auto"/>
          </w:tcPr>
          <w:p w14:paraId="02F2FDEB" w14:textId="77777777" w:rsidR="00517567" w:rsidRPr="003D1963" w:rsidRDefault="00517567" w:rsidP="00517567">
            <w:pPr>
              <w:spacing w:after="0" w:line="240" w:lineRule="auto"/>
              <w:jc w:val="center"/>
              <w:rPr>
                <w:szCs w:val="24"/>
              </w:rPr>
            </w:pPr>
            <w:r w:rsidRPr="003D1963">
              <w:rPr>
                <w:szCs w:val="24"/>
              </w:rPr>
              <w:t>4.5.</w:t>
            </w:r>
          </w:p>
        </w:tc>
        <w:tc>
          <w:tcPr>
            <w:tcW w:w="4570" w:type="dxa"/>
            <w:shd w:val="clear" w:color="auto" w:fill="auto"/>
            <w:vAlign w:val="center"/>
          </w:tcPr>
          <w:p w14:paraId="3F03D173" w14:textId="77777777" w:rsidR="00517567" w:rsidRPr="003D1963" w:rsidRDefault="00517567" w:rsidP="00517567">
            <w:pPr>
              <w:autoSpaceDE w:val="0"/>
              <w:autoSpaceDN w:val="0"/>
              <w:adjustRightInd w:val="0"/>
              <w:spacing w:line="240" w:lineRule="auto"/>
              <w:jc w:val="both"/>
              <w:rPr>
                <w:bCs/>
                <w:szCs w:val="24"/>
              </w:rPr>
            </w:pPr>
            <w:r w:rsidRPr="003D1963">
              <w:rPr>
                <w:bCs/>
                <w:szCs w:val="24"/>
              </w:rPr>
              <w:t>Metodiskie norādījumi specifisko krāpšanas un korupcijas risku novērtēšanai Eiropas Reģionālās attīstības fonda, Eiropas Sociālā fonda un Kohēzijas fonda projektu ieviešanā 2014.-2020.gada plānošanas periodā</w:t>
            </w:r>
          </w:p>
        </w:tc>
        <w:tc>
          <w:tcPr>
            <w:tcW w:w="1984" w:type="dxa"/>
            <w:shd w:val="clear" w:color="auto" w:fill="auto"/>
            <w:vAlign w:val="center"/>
          </w:tcPr>
          <w:p w14:paraId="108701A6" w14:textId="037E4F11" w:rsidR="00517567" w:rsidRPr="003D1963" w:rsidRDefault="006F10E1" w:rsidP="00517567">
            <w:pPr>
              <w:spacing w:after="0" w:line="240" w:lineRule="auto"/>
              <w:jc w:val="center"/>
              <w:rPr>
                <w:szCs w:val="24"/>
              </w:rPr>
            </w:pPr>
            <w:r w:rsidRPr="003D1963">
              <w:rPr>
                <w:szCs w:val="24"/>
              </w:rPr>
              <w:t>05</w:t>
            </w:r>
            <w:r w:rsidR="00517567" w:rsidRPr="003D1963">
              <w:rPr>
                <w:szCs w:val="24"/>
              </w:rPr>
              <w:t>.12.201</w:t>
            </w:r>
            <w:r w:rsidRPr="003D1963">
              <w:rPr>
                <w:szCs w:val="24"/>
              </w:rPr>
              <w:t>7</w:t>
            </w:r>
            <w:r w:rsidR="00517567" w:rsidRPr="003D1963">
              <w:rPr>
                <w:szCs w:val="24"/>
              </w:rPr>
              <w:t>.</w:t>
            </w:r>
          </w:p>
        </w:tc>
        <w:tc>
          <w:tcPr>
            <w:tcW w:w="1134" w:type="dxa"/>
            <w:shd w:val="clear" w:color="auto" w:fill="auto"/>
            <w:vAlign w:val="center"/>
          </w:tcPr>
          <w:p w14:paraId="2656F1C2" w14:textId="6B0E54F0" w:rsidR="00517567" w:rsidRPr="003D1963" w:rsidRDefault="006F10E1" w:rsidP="006552C5">
            <w:pPr>
              <w:spacing w:after="0" w:line="240" w:lineRule="auto"/>
              <w:jc w:val="center"/>
              <w:rPr>
                <w:szCs w:val="24"/>
              </w:rPr>
            </w:pPr>
            <w:r w:rsidRPr="003D1963">
              <w:rPr>
                <w:szCs w:val="24"/>
              </w:rPr>
              <w:t>3</w:t>
            </w:r>
          </w:p>
        </w:tc>
        <w:tc>
          <w:tcPr>
            <w:tcW w:w="1620" w:type="dxa"/>
            <w:shd w:val="clear" w:color="auto" w:fill="auto"/>
            <w:vAlign w:val="center"/>
          </w:tcPr>
          <w:p w14:paraId="708558A5" w14:textId="0167633D" w:rsidR="00517567" w:rsidRPr="003D1963" w:rsidRDefault="001066C1" w:rsidP="00F91204">
            <w:pPr>
              <w:spacing w:after="0" w:line="240" w:lineRule="auto"/>
              <w:jc w:val="center"/>
              <w:rPr>
                <w:szCs w:val="24"/>
              </w:rPr>
            </w:pPr>
            <w:r w:rsidRPr="003D1963">
              <w:rPr>
                <w:szCs w:val="24"/>
              </w:rPr>
              <w:t>1</w:t>
            </w:r>
            <w:r w:rsidR="00C60655" w:rsidRPr="003D1963">
              <w:rPr>
                <w:szCs w:val="24"/>
              </w:rPr>
              <w:t>5</w:t>
            </w:r>
            <w:r w:rsidR="00F5434C" w:rsidRPr="003D1963">
              <w:rPr>
                <w:szCs w:val="24"/>
              </w:rPr>
              <w:t xml:space="preserve"> </w:t>
            </w:r>
            <w:r w:rsidRPr="003D1963">
              <w:rPr>
                <w:szCs w:val="24"/>
              </w:rPr>
              <w:t>+</w:t>
            </w:r>
            <w:r w:rsidR="00F5434C" w:rsidRPr="003D1963">
              <w:rPr>
                <w:szCs w:val="24"/>
              </w:rPr>
              <w:t xml:space="preserve"> </w:t>
            </w:r>
            <w:r w:rsidR="00F91204" w:rsidRPr="003D1963">
              <w:rPr>
                <w:szCs w:val="24"/>
              </w:rPr>
              <w:t>pielikum</w:t>
            </w:r>
            <w:r w:rsidR="00177FB3" w:rsidRPr="003D1963">
              <w:rPr>
                <w:szCs w:val="24"/>
              </w:rPr>
              <w:t>i</w:t>
            </w:r>
          </w:p>
        </w:tc>
      </w:tr>
      <w:tr w:rsidR="00EA292A" w:rsidRPr="003D1963" w14:paraId="59ED9F34" w14:textId="77777777" w:rsidTr="297A1429">
        <w:trPr>
          <w:trHeight w:val="219"/>
        </w:trPr>
        <w:tc>
          <w:tcPr>
            <w:tcW w:w="1384" w:type="dxa"/>
            <w:shd w:val="clear" w:color="auto" w:fill="auto"/>
          </w:tcPr>
          <w:p w14:paraId="341F23F6" w14:textId="1F3236B5" w:rsidR="009739E6" w:rsidRPr="003D1963" w:rsidRDefault="009739E6" w:rsidP="00517567">
            <w:pPr>
              <w:spacing w:after="0" w:line="240" w:lineRule="auto"/>
              <w:jc w:val="center"/>
              <w:rPr>
                <w:szCs w:val="24"/>
              </w:rPr>
            </w:pPr>
            <w:r w:rsidRPr="003D1963">
              <w:rPr>
                <w:szCs w:val="24"/>
              </w:rPr>
              <w:t>4.6</w:t>
            </w:r>
            <w:r w:rsidR="00E807D9" w:rsidRPr="003D1963">
              <w:rPr>
                <w:szCs w:val="24"/>
              </w:rPr>
              <w:t>.</w:t>
            </w:r>
          </w:p>
        </w:tc>
        <w:tc>
          <w:tcPr>
            <w:tcW w:w="4570" w:type="dxa"/>
            <w:shd w:val="clear" w:color="auto" w:fill="auto"/>
            <w:vAlign w:val="center"/>
          </w:tcPr>
          <w:p w14:paraId="29B37181" w14:textId="01E750A1" w:rsidR="009739E6" w:rsidRPr="003D1963" w:rsidRDefault="005755E2" w:rsidP="00517567">
            <w:pPr>
              <w:autoSpaceDE w:val="0"/>
              <w:autoSpaceDN w:val="0"/>
              <w:adjustRightInd w:val="0"/>
              <w:spacing w:line="240" w:lineRule="auto"/>
              <w:jc w:val="both"/>
              <w:rPr>
                <w:bCs/>
                <w:szCs w:val="24"/>
              </w:rPr>
            </w:pPr>
            <w:r w:rsidRPr="003D1963">
              <w:rPr>
                <w:bCs/>
                <w:szCs w:val="24"/>
              </w:rPr>
              <w:t>Vienas vienības izmaksu standarta likmes aprēķina un piemērošanas metodika 1 km izmaksām darbības programmas “Izaugsme un nodarbinātība” un Eiropas Savienības kohēzijas politikas programmas 2021.–2027.gadam  īstenošanai</w:t>
            </w:r>
          </w:p>
        </w:tc>
        <w:tc>
          <w:tcPr>
            <w:tcW w:w="1984" w:type="dxa"/>
            <w:shd w:val="clear" w:color="auto" w:fill="auto"/>
            <w:vAlign w:val="center"/>
          </w:tcPr>
          <w:p w14:paraId="6416333C" w14:textId="39797E23" w:rsidR="009739E6" w:rsidRPr="003D1963" w:rsidRDefault="00C60655" w:rsidP="385C8A38">
            <w:pPr>
              <w:spacing w:after="0" w:line="240" w:lineRule="auto"/>
              <w:jc w:val="center"/>
              <w:rPr>
                <w:rFonts w:eastAsia="Times New Roman"/>
                <w:szCs w:val="24"/>
              </w:rPr>
            </w:pPr>
            <w:r w:rsidRPr="003D1963">
              <w:rPr>
                <w:szCs w:val="24"/>
              </w:rPr>
              <w:t>31.03.2022.</w:t>
            </w:r>
          </w:p>
        </w:tc>
        <w:tc>
          <w:tcPr>
            <w:tcW w:w="1134" w:type="dxa"/>
            <w:shd w:val="clear" w:color="auto" w:fill="auto"/>
            <w:vAlign w:val="center"/>
          </w:tcPr>
          <w:p w14:paraId="42B868AD" w14:textId="04E8CB87" w:rsidR="009739E6" w:rsidRPr="003D1963" w:rsidRDefault="00C60655" w:rsidP="006552C5">
            <w:pPr>
              <w:spacing w:after="0" w:line="240" w:lineRule="auto"/>
              <w:jc w:val="center"/>
              <w:rPr>
                <w:szCs w:val="24"/>
              </w:rPr>
            </w:pPr>
            <w:r w:rsidRPr="003D1963">
              <w:rPr>
                <w:szCs w:val="24"/>
              </w:rPr>
              <w:t>4</w:t>
            </w:r>
          </w:p>
        </w:tc>
        <w:tc>
          <w:tcPr>
            <w:tcW w:w="1620" w:type="dxa"/>
            <w:shd w:val="clear" w:color="auto" w:fill="auto"/>
            <w:vAlign w:val="center"/>
          </w:tcPr>
          <w:p w14:paraId="3794938F" w14:textId="07D96161" w:rsidR="009739E6" w:rsidRPr="003D1963" w:rsidRDefault="00177FB3" w:rsidP="006552C5">
            <w:pPr>
              <w:spacing w:after="0" w:line="240" w:lineRule="auto"/>
              <w:jc w:val="center"/>
              <w:rPr>
                <w:szCs w:val="24"/>
              </w:rPr>
            </w:pPr>
            <w:r w:rsidRPr="003D1963">
              <w:rPr>
                <w:szCs w:val="24"/>
              </w:rPr>
              <w:t>11</w:t>
            </w:r>
          </w:p>
        </w:tc>
      </w:tr>
      <w:tr w:rsidR="00EA292A" w:rsidRPr="003D1963" w14:paraId="2556C5A5" w14:textId="77777777" w:rsidTr="297A1429">
        <w:trPr>
          <w:trHeight w:val="219"/>
        </w:trPr>
        <w:tc>
          <w:tcPr>
            <w:tcW w:w="1384" w:type="dxa"/>
            <w:tcBorders>
              <w:bottom w:val="single" w:sz="4" w:space="0" w:color="auto"/>
            </w:tcBorders>
            <w:shd w:val="clear" w:color="auto" w:fill="auto"/>
          </w:tcPr>
          <w:p w14:paraId="7F1D44C7" w14:textId="3A93C32E" w:rsidR="009739E6" w:rsidRPr="003D1963" w:rsidRDefault="009739E6" w:rsidP="00517567">
            <w:pPr>
              <w:spacing w:after="0" w:line="240" w:lineRule="auto"/>
              <w:jc w:val="center"/>
              <w:rPr>
                <w:szCs w:val="24"/>
              </w:rPr>
            </w:pPr>
            <w:r w:rsidRPr="003D1963">
              <w:rPr>
                <w:szCs w:val="24"/>
              </w:rPr>
              <w:t>4.7</w:t>
            </w:r>
            <w:r w:rsidR="00E807D9" w:rsidRPr="003D1963">
              <w:rPr>
                <w:szCs w:val="24"/>
              </w:rPr>
              <w:t>.</w:t>
            </w:r>
          </w:p>
        </w:tc>
        <w:tc>
          <w:tcPr>
            <w:tcW w:w="4570" w:type="dxa"/>
            <w:tcBorders>
              <w:bottom w:val="single" w:sz="4" w:space="0" w:color="auto"/>
            </w:tcBorders>
            <w:shd w:val="clear" w:color="auto" w:fill="auto"/>
            <w:vAlign w:val="center"/>
          </w:tcPr>
          <w:p w14:paraId="20E47A22" w14:textId="22F23B68" w:rsidR="009739E6" w:rsidRPr="003D1963" w:rsidRDefault="009739E6" w:rsidP="00517567">
            <w:pPr>
              <w:autoSpaceDE w:val="0"/>
              <w:autoSpaceDN w:val="0"/>
              <w:adjustRightInd w:val="0"/>
              <w:spacing w:line="240" w:lineRule="auto"/>
              <w:jc w:val="both"/>
              <w:rPr>
                <w:bCs/>
                <w:szCs w:val="24"/>
              </w:rPr>
            </w:pPr>
            <w:r w:rsidRPr="003D1963">
              <w:rPr>
                <w:szCs w:val="24"/>
              </w:rPr>
              <w:t xml:space="preserve">Vienas vienības izmaksu standarta likmes aprēķina un piemērošanas metodika </w:t>
            </w:r>
            <w:r w:rsidRPr="003D1963">
              <w:rPr>
                <w:szCs w:val="24"/>
              </w:rPr>
              <w:lastRenderedPageBreak/>
              <w:t>iekšzemes komandējumu izmaksām darbības programmas “Izaugsme un nodarbinātība” īstenošanai”</w:t>
            </w:r>
          </w:p>
        </w:tc>
        <w:tc>
          <w:tcPr>
            <w:tcW w:w="1984" w:type="dxa"/>
            <w:tcBorders>
              <w:bottom w:val="single" w:sz="4" w:space="0" w:color="auto"/>
            </w:tcBorders>
            <w:shd w:val="clear" w:color="auto" w:fill="auto"/>
            <w:vAlign w:val="center"/>
          </w:tcPr>
          <w:p w14:paraId="782E3D4B" w14:textId="1CABBCFF" w:rsidR="009739E6" w:rsidRPr="003D1963" w:rsidRDefault="00200278" w:rsidP="00517567">
            <w:pPr>
              <w:spacing w:after="0" w:line="240" w:lineRule="auto"/>
              <w:jc w:val="center"/>
              <w:rPr>
                <w:szCs w:val="24"/>
              </w:rPr>
            </w:pPr>
            <w:r w:rsidRPr="003D1963">
              <w:rPr>
                <w:szCs w:val="24"/>
              </w:rPr>
              <w:lastRenderedPageBreak/>
              <w:t>20</w:t>
            </w:r>
            <w:r w:rsidR="009739E6" w:rsidRPr="003D1963">
              <w:rPr>
                <w:szCs w:val="24"/>
              </w:rPr>
              <w:t>.04.20</w:t>
            </w:r>
            <w:r w:rsidRPr="003D1963">
              <w:rPr>
                <w:szCs w:val="24"/>
              </w:rPr>
              <w:t>20</w:t>
            </w:r>
            <w:r w:rsidR="009739E6" w:rsidRPr="003D1963">
              <w:rPr>
                <w:szCs w:val="24"/>
              </w:rPr>
              <w:t>.</w:t>
            </w:r>
          </w:p>
        </w:tc>
        <w:tc>
          <w:tcPr>
            <w:tcW w:w="1134" w:type="dxa"/>
            <w:tcBorders>
              <w:bottom w:val="single" w:sz="4" w:space="0" w:color="auto"/>
            </w:tcBorders>
            <w:shd w:val="clear" w:color="auto" w:fill="auto"/>
            <w:vAlign w:val="center"/>
          </w:tcPr>
          <w:p w14:paraId="20F2695F" w14:textId="18C988F7" w:rsidR="009739E6" w:rsidRPr="003D1963" w:rsidRDefault="00200278" w:rsidP="006552C5">
            <w:pPr>
              <w:spacing w:after="0" w:line="240" w:lineRule="auto"/>
              <w:jc w:val="center"/>
              <w:rPr>
                <w:szCs w:val="24"/>
              </w:rPr>
            </w:pPr>
            <w:r w:rsidRPr="003D1963">
              <w:rPr>
                <w:szCs w:val="24"/>
              </w:rPr>
              <w:t>2</w:t>
            </w:r>
          </w:p>
        </w:tc>
        <w:tc>
          <w:tcPr>
            <w:tcW w:w="1620" w:type="dxa"/>
            <w:tcBorders>
              <w:bottom w:val="single" w:sz="4" w:space="0" w:color="auto"/>
            </w:tcBorders>
            <w:shd w:val="clear" w:color="auto" w:fill="auto"/>
            <w:vAlign w:val="center"/>
          </w:tcPr>
          <w:p w14:paraId="0EC1368F" w14:textId="743D4351" w:rsidR="009739E6" w:rsidRPr="003D1963" w:rsidRDefault="009739E6" w:rsidP="006552C5">
            <w:pPr>
              <w:spacing w:after="0" w:line="240" w:lineRule="auto"/>
              <w:jc w:val="center"/>
              <w:rPr>
                <w:szCs w:val="24"/>
              </w:rPr>
            </w:pPr>
            <w:r w:rsidRPr="003D1963">
              <w:rPr>
                <w:szCs w:val="24"/>
              </w:rPr>
              <w:t>7</w:t>
            </w:r>
          </w:p>
        </w:tc>
      </w:tr>
    </w:tbl>
    <w:p w14:paraId="40E4736D" w14:textId="33036DA5" w:rsidR="00360312" w:rsidRPr="003D1963" w:rsidRDefault="00360312" w:rsidP="00AD2AAB">
      <w:pPr>
        <w:spacing w:after="0" w:line="240" w:lineRule="auto"/>
        <w:jc w:val="center"/>
        <w:rPr>
          <w:b/>
          <w:szCs w:val="24"/>
        </w:rPr>
      </w:pPr>
    </w:p>
    <w:p w14:paraId="25922A29" w14:textId="77777777" w:rsidR="009739E6" w:rsidRPr="003D1963" w:rsidRDefault="009739E6" w:rsidP="00AD2AAB">
      <w:pPr>
        <w:spacing w:after="0" w:line="240" w:lineRule="auto"/>
        <w:jc w:val="center"/>
        <w:rPr>
          <w:b/>
          <w:szCs w:val="24"/>
        </w:rPr>
      </w:pPr>
    </w:p>
    <w:sectPr w:rsidR="009739E6" w:rsidRPr="003D1963" w:rsidSect="00A40846">
      <w:headerReference w:type="default" r:id="rId11"/>
      <w:footerReference w:type="default" r:id="rId12"/>
      <w:pgSz w:w="16838" w:h="11906" w:orient="landscape"/>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9E1D9" w14:textId="77777777" w:rsidR="001D59D1" w:rsidRDefault="001D59D1" w:rsidP="00134F7D">
      <w:pPr>
        <w:spacing w:after="0" w:line="240" w:lineRule="auto"/>
      </w:pPr>
      <w:r>
        <w:separator/>
      </w:r>
    </w:p>
  </w:endnote>
  <w:endnote w:type="continuationSeparator" w:id="0">
    <w:p w14:paraId="188923BD" w14:textId="77777777" w:rsidR="001D59D1" w:rsidRDefault="001D59D1" w:rsidP="00134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982555"/>
      <w:docPartObj>
        <w:docPartGallery w:val="Page Numbers (Bottom of Page)"/>
        <w:docPartUnique/>
      </w:docPartObj>
    </w:sdtPr>
    <w:sdtEndPr>
      <w:rPr>
        <w:noProof/>
      </w:rPr>
    </w:sdtEndPr>
    <w:sdtContent>
      <w:p w14:paraId="2692D281" w14:textId="732F7437" w:rsidR="0017757D" w:rsidRDefault="0017757D">
        <w:pPr>
          <w:pStyle w:val="Footer"/>
          <w:jc w:val="center"/>
        </w:pPr>
        <w:r>
          <w:fldChar w:fldCharType="begin"/>
        </w:r>
        <w:r>
          <w:instrText xml:space="preserve"> PAGE   \* MERGEFORMAT </w:instrText>
        </w:r>
        <w:r>
          <w:fldChar w:fldCharType="separate"/>
        </w:r>
        <w:r w:rsidR="00A40846">
          <w:rPr>
            <w:noProof/>
          </w:rPr>
          <w:t>7</w:t>
        </w:r>
        <w:r>
          <w:rPr>
            <w:noProof/>
          </w:rPr>
          <w:fldChar w:fldCharType="end"/>
        </w:r>
      </w:p>
    </w:sdtContent>
  </w:sdt>
  <w:p w14:paraId="60CA3DFC" w14:textId="77777777" w:rsidR="0017757D" w:rsidRDefault="00177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FD0ED" w14:textId="77777777" w:rsidR="001D59D1" w:rsidRDefault="001D59D1" w:rsidP="00134F7D">
      <w:pPr>
        <w:spacing w:after="0" w:line="240" w:lineRule="auto"/>
      </w:pPr>
      <w:r>
        <w:separator/>
      </w:r>
    </w:p>
  </w:footnote>
  <w:footnote w:type="continuationSeparator" w:id="0">
    <w:p w14:paraId="7B665B56" w14:textId="77777777" w:rsidR="001D59D1" w:rsidRDefault="001D59D1" w:rsidP="00134F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0D65E" w14:textId="77777777" w:rsidR="00134F7D" w:rsidRDefault="0020773F" w:rsidP="00134F7D">
    <w:pPr>
      <w:pStyle w:val="Header"/>
      <w:jc w:val="right"/>
    </w:pPr>
    <w:r>
      <w:t>P</w:t>
    </w:r>
    <w:r w:rsidR="00134F7D">
      <w:t>ielikums</w:t>
    </w:r>
    <w:r>
      <w:t xml:space="preserve"> Nr.2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AB2"/>
    <w:multiLevelType w:val="multilevel"/>
    <w:tmpl w:val="DE40F37A"/>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color w:val="00000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43E6F6E"/>
    <w:multiLevelType w:val="multilevel"/>
    <w:tmpl w:val="3A6CA03E"/>
    <w:lvl w:ilvl="0">
      <w:start w:val="6"/>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192E2F"/>
    <w:multiLevelType w:val="multilevel"/>
    <w:tmpl w:val="688EAA08"/>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20612B"/>
    <w:multiLevelType w:val="multilevel"/>
    <w:tmpl w:val="2D72CAA2"/>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EB57B9"/>
    <w:multiLevelType w:val="multilevel"/>
    <w:tmpl w:val="B6FA2B1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A37667"/>
    <w:multiLevelType w:val="multilevel"/>
    <w:tmpl w:val="75DE57F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41730D3"/>
    <w:multiLevelType w:val="multilevel"/>
    <w:tmpl w:val="96B892B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941E5"/>
    <w:multiLevelType w:val="multilevel"/>
    <w:tmpl w:val="24461084"/>
    <w:lvl w:ilvl="0">
      <w:start w:val="10"/>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EB2596"/>
    <w:multiLevelType w:val="multilevel"/>
    <w:tmpl w:val="78189A6A"/>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19015C"/>
    <w:multiLevelType w:val="hybridMultilevel"/>
    <w:tmpl w:val="8942398C"/>
    <w:lvl w:ilvl="0" w:tplc="76028BB8">
      <w:start w:val="12"/>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21F1ECA"/>
    <w:multiLevelType w:val="multilevel"/>
    <w:tmpl w:val="7C3229D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67E41C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46053B"/>
    <w:multiLevelType w:val="multilevel"/>
    <w:tmpl w:val="25241EB6"/>
    <w:lvl w:ilvl="0">
      <w:start w:val="4"/>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131E02"/>
    <w:multiLevelType w:val="hybridMultilevel"/>
    <w:tmpl w:val="C17A1382"/>
    <w:lvl w:ilvl="0" w:tplc="4A8C74F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D70AA7"/>
    <w:multiLevelType w:val="multilevel"/>
    <w:tmpl w:val="D34467D2"/>
    <w:lvl w:ilvl="0">
      <w:start w:val="9"/>
      <w:numFmt w:val="decimal"/>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CBA224B"/>
    <w:multiLevelType w:val="multilevel"/>
    <w:tmpl w:val="78189A6A"/>
    <w:styleLink w:val="Style1"/>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3AF45BB"/>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A7478F"/>
    <w:multiLevelType w:val="multilevel"/>
    <w:tmpl w:val="1504AFB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63622135">
    <w:abstractNumId w:val="14"/>
  </w:num>
  <w:num w:numId="2" w16cid:durableId="667102155">
    <w:abstractNumId w:val="17"/>
  </w:num>
  <w:num w:numId="3" w16cid:durableId="1844280004">
    <w:abstractNumId w:val="10"/>
  </w:num>
  <w:num w:numId="4" w16cid:durableId="331644888">
    <w:abstractNumId w:val="12"/>
  </w:num>
  <w:num w:numId="5" w16cid:durableId="956720029">
    <w:abstractNumId w:val="1"/>
  </w:num>
  <w:num w:numId="6" w16cid:durableId="576866667">
    <w:abstractNumId w:val="4"/>
  </w:num>
  <w:num w:numId="7" w16cid:durableId="402801406">
    <w:abstractNumId w:val="6"/>
  </w:num>
  <w:num w:numId="8" w16cid:durableId="166407148">
    <w:abstractNumId w:val="5"/>
  </w:num>
  <w:num w:numId="9" w16cid:durableId="162742932">
    <w:abstractNumId w:val="7"/>
  </w:num>
  <w:num w:numId="10" w16cid:durableId="646862040">
    <w:abstractNumId w:val="2"/>
  </w:num>
  <w:num w:numId="11" w16cid:durableId="944000937">
    <w:abstractNumId w:val="11"/>
  </w:num>
  <w:num w:numId="12" w16cid:durableId="2047482863">
    <w:abstractNumId w:val="8"/>
  </w:num>
  <w:num w:numId="13" w16cid:durableId="103573736">
    <w:abstractNumId w:val="15"/>
  </w:num>
  <w:num w:numId="14" w16cid:durableId="1830754284">
    <w:abstractNumId w:val="3"/>
  </w:num>
  <w:num w:numId="15" w16cid:durableId="1140272338">
    <w:abstractNumId w:val="16"/>
  </w:num>
  <w:num w:numId="16" w16cid:durableId="1011493088">
    <w:abstractNumId w:val="13"/>
  </w:num>
  <w:num w:numId="17" w16cid:durableId="1807813017">
    <w:abstractNumId w:val="0"/>
  </w:num>
  <w:num w:numId="18" w16cid:durableId="17787921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8D5"/>
    <w:rsid w:val="000011B0"/>
    <w:rsid w:val="00004BDB"/>
    <w:rsid w:val="000062D0"/>
    <w:rsid w:val="0000791F"/>
    <w:rsid w:val="00012116"/>
    <w:rsid w:val="00013FE3"/>
    <w:rsid w:val="00020952"/>
    <w:rsid w:val="00021274"/>
    <w:rsid w:val="000219FB"/>
    <w:rsid w:val="00026FB0"/>
    <w:rsid w:val="000316EA"/>
    <w:rsid w:val="000333BC"/>
    <w:rsid w:val="00033B17"/>
    <w:rsid w:val="00036D15"/>
    <w:rsid w:val="00040489"/>
    <w:rsid w:val="000421A3"/>
    <w:rsid w:val="000429B9"/>
    <w:rsid w:val="00044A4B"/>
    <w:rsid w:val="0004782B"/>
    <w:rsid w:val="0005061A"/>
    <w:rsid w:val="00053939"/>
    <w:rsid w:val="00056563"/>
    <w:rsid w:val="00057997"/>
    <w:rsid w:val="000600FF"/>
    <w:rsid w:val="000621C6"/>
    <w:rsid w:val="00065D02"/>
    <w:rsid w:val="00066E3D"/>
    <w:rsid w:val="00067882"/>
    <w:rsid w:val="0007146B"/>
    <w:rsid w:val="00071596"/>
    <w:rsid w:val="000778DA"/>
    <w:rsid w:val="00080422"/>
    <w:rsid w:val="00080433"/>
    <w:rsid w:val="00080A2A"/>
    <w:rsid w:val="00081ACC"/>
    <w:rsid w:val="00086361"/>
    <w:rsid w:val="00086FE1"/>
    <w:rsid w:val="00086FE2"/>
    <w:rsid w:val="00092CF6"/>
    <w:rsid w:val="00096A18"/>
    <w:rsid w:val="000A5D03"/>
    <w:rsid w:val="000A63C3"/>
    <w:rsid w:val="000A7168"/>
    <w:rsid w:val="000A7C76"/>
    <w:rsid w:val="000B118F"/>
    <w:rsid w:val="000B227E"/>
    <w:rsid w:val="000B4B67"/>
    <w:rsid w:val="000B4C3C"/>
    <w:rsid w:val="000B69A8"/>
    <w:rsid w:val="000C2264"/>
    <w:rsid w:val="000D0791"/>
    <w:rsid w:val="000D08D5"/>
    <w:rsid w:val="000D2BCB"/>
    <w:rsid w:val="000D47E1"/>
    <w:rsid w:val="000D7F3A"/>
    <w:rsid w:val="000E05B5"/>
    <w:rsid w:val="000E0806"/>
    <w:rsid w:val="000E0AA0"/>
    <w:rsid w:val="000E1C66"/>
    <w:rsid w:val="000E2D50"/>
    <w:rsid w:val="000E479F"/>
    <w:rsid w:val="000E481F"/>
    <w:rsid w:val="000E4AB4"/>
    <w:rsid w:val="000F091E"/>
    <w:rsid w:val="000F22D2"/>
    <w:rsid w:val="000F3C02"/>
    <w:rsid w:val="000F5D83"/>
    <w:rsid w:val="000F7636"/>
    <w:rsid w:val="00102842"/>
    <w:rsid w:val="00104722"/>
    <w:rsid w:val="00105CB9"/>
    <w:rsid w:val="001066C1"/>
    <w:rsid w:val="00107B94"/>
    <w:rsid w:val="0011047C"/>
    <w:rsid w:val="00110CF5"/>
    <w:rsid w:val="00111E19"/>
    <w:rsid w:val="00113EFA"/>
    <w:rsid w:val="00115F41"/>
    <w:rsid w:val="00123585"/>
    <w:rsid w:val="00124CAB"/>
    <w:rsid w:val="0013175E"/>
    <w:rsid w:val="00132B5B"/>
    <w:rsid w:val="00134F7D"/>
    <w:rsid w:val="0014003C"/>
    <w:rsid w:val="00141F73"/>
    <w:rsid w:val="00145D51"/>
    <w:rsid w:val="00146B11"/>
    <w:rsid w:val="0014798F"/>
    <w:rsid w:val="00147F94"/>
    <w:rsid w:val="001507E8"/>
    <w:rsid w:val="00152B02"/>
    <w:rsid w:val="00153304"/>
    <w:rsid w:val="00153F90"/>
    <w:rsid w:val="001574C9"/>
    <w:rsid w:val="00164061"/>
    <w:rsid w:val="00166ACC"/>
    <w:rsid w:val="001710F4"/>
    <w:rsid w:val="00175CAE"/>
    <w:rsid w:val="00175E2A"/>
    <w:rsid w:val="00176087"/>
    <w:rsid w:val="0017757D"/>
    <w:rsid w:val="00177FB3"/>
    <w:rsid w:val="001819BD"/>
    <w:rsid w:val="00182176"/>
    <w:rsid w:val="00182D89"/>
    <w:rsid w:val="00185816"/>
    <w:rsid w:val="00185B12"/>
    <w:rsid w:val="00185C61"/>
    <w:rsid w:val="001915F2"/>
    <w:rsid w:val="00191C66"/>
    <w:rsid w:val="0019320B"/>
    <w:rsid w:val="00195CA2"/>
    <w:rsid w:val="00196F5F"/>
    <w:rsid w:val="00197690"/>
    <w:rsid w:val="001A2DCB"/>
    <w:rsid w:val="001A495E"/>
    <w:rsid w:val="001A686A"/>
    <w:rsid w:val="001A6A31"/>
    <w:rsid w:val="001B0AA9"/>
    <w:rsid w:val="001B161E"/>
    <w:rsid w:val="001B2039"/>
    <w:rsid w:val="001B28F1"/>
    <w:rsid w:val="001B314F"/>
    <w:rsid w:val="001B3E23"/>
    <w:rsid w:val="001C2D40"/>
    <w:rsid w:val="001D2975"/>
    <w:rsid w:val="001D59D1"/>
    <w:rsid w:val="001D60D5"/>
    <w:rsid w:val="001D6E36"/>
    <w:rsid w:val="001E00A7"/>
    <w:rsid w:val="001E2171"/>
    <w:rsid w:val="001E28B4"/>
    <w:rsid w:val="001E5AEB"/>
    <w:rsid w:val="001F189D"/>
    <w:rsid w:val="001F3ED9"/>
    <w:rsid w:val="001F40A3"/>
    <w:rsid w:val="001F5316"/>
    <w:rsid w:val="001F5C30"/>
    <w:rsid w:val="001F6277"/>
    <w:rsid w:val="001F6CC7"/>
    <w:rsid w:val="001F7E32"/>
    <w:rsid w:val="00200275"/>
    <w:rsid w:val="00200278"/>
    <w:rsid w:val="0020466B"/>
    <w:rsid w:val="00206692"/>
    <w:rsid w:val="0020773F"/>
    <w:rsid w:val="002120FD"/>
    <w:rsid w:val="00213801"/>
    <w:rsid w:val="002154FD"/>
    <w:rsid w:val="0021581E"/>
    <w:rsid w:val="00215FC2"/>
    <w:rsid w:val="0022057F"/>
    <w:rsid w:val="00222280"/>
    <w:rsid w:val="0022368F"/>
    <w:rsid w:val="00225697"/>
    <w:rsid w:val="00230084"/>
    <w:rsid w:val="002311E1"/>
    <w:rsid w:val="00231C85"/>
    <w:rsid w:val="00232A6E"/>
    <w:rsid w:val="00235628"/>
    <w:rsid w:val="002359C2"/>
    <w:rsid w:val="00236599"/>
    <w:rsid w:val="00251807"/>
    <w:rsid w:val="00253690"/>
    <w:rsid w:val="00255142"/>
    <w:rsid w:val="00261101"/>
    <w:rsid w:val="0026128B"/>
    <w:rsid w:val="00263259"/>
    <w:rsid w:val="002639B2"/>
    <w:rsid w:val="0026448A"/>
    <w:rsid w:val="00267708"/>
    <w:rsid w:val="00273A96"/>
    <w:rsid w:val="002771D9"/>
    <w:rsid w:val="00277371"/>
    <w:rsid w:val="00280FE8"/>
    <w:rsid w:val="00282C1F"/>
    <w:rsid w:val="00282D7F"/>
    <w:rsid w:val="00283E26"/>
    <w:rsid w:val="00286637"/>
    <w:rsid w:val="00291ED8"/>
    <w:rsid w:val="002930F7"/>
    <w:rsid w:val="00295B40"/>
    <w:rsid w:val="00296B77"/>
    <w:rsid w:val="00297EB9"/>
    <w:rsid w:val="002A49DD"/>
    <w:rsid w:val="002A535F"/>
    <w:rsid w:val="002A636D"/>
    <w:rsid w:val="002B2675"/>
    <w:rsid w:val="002B6161"/>
    <w:rsid w:val="002B6228"/>
    <w:rsid w:val="002B6626"/>
    <w:rsid w:val="002C2437"/>
    <w:rsid w:val="002C3D6B"/>
    <w:rsid w:val="002C5487"/>
    <w:rsid w:val="002C5CB7"/>
    <w:rsid w:val="002C5E53"/>
    <w:rsid w:val="002D0ABA"/>
    <w:rsid w:val="002D22C8"/>
    <w:rsid w:val="002D3BEA"/>
    <w:rsid w:val="002E03FA"/>
    <w:rsid w:val="002E097B"/>
    <w:rsid w:val="002E33A7"/>
    <w:rsid w:val="002E4900"/>
    <w:rsid w:val="002E6581"/>
    <w:rsid w:val="002E77E8"/>
    <w:rsid w:val="002F1328"/>
    <w:rsid w:val="002F14E5"/>
    <w:rsid w:val="002F16CA"/>
    <w:rsid w:val="002F17FA"/>
    <w:rsid w:val="002F22C0"/>
    <w:rsid w:val="002F2ED9"/>
    <w:rsid w:val="002F3D62"/>
    <w:rsid w:val="002F45A7"/>
    <w:rsid w:val="002F6A28"/>
    <w:rsid w:val="00301067"/>
    <w:rsid w:val="00304269"/>
    <w:rsid w:val="00304DAC"/>
    <w:rsid w:val="003134AD"/>
    <w:rsid w:val="00317D32"/>
    <w:rsid w:val="003245B8"/>
    <w:rsid w:val="00324678"/>
    <w:rsid w:val="00326056"/>
    <w:rsid w:val="00330CA3"/>
    <w:rsid w:val="00330D32"/>
    <w:rsid w:val="00333540"/>
    <w:rsid w:val="00336743"/>
    <w:rsid w:val="00340DCE"/>
    <w:rsid w:val="00342078"/>
    <w:rsid w:val="003476C7"/>
    <w:rsid w:val="00347F64"/>
    <w:rsid w:val="00351EB3"/>
    <w:rsid w:val="00356460"/>
    <w:rsid w:val="00360312"/>
    <w:rsid w:val="003610ED"/>
    <w:rsid w:val="00362541"/>
    <w:rsid w:val="00365CD6"/>
    <w:rsid w:val="00371BBF"/>
    <w:rsid w:val="00377E42"/>
    <w:rsid w:val="0038096A"/>
    <w:rsid w:val="00384ADF"/>
    <w:rsid w:val="00385096"/>
    <w:rsid w:val="00385A5C"/>
    <w:rsid w:val="00386099"/>
    <w:rsid w:val="0039109C"/>
    <w:rsid w:val="00392269"/>
    <w:rsid w:val="00393854"/>
    <w:rsid w:val="00395E54"/>
    <w:rsid w:val="003A1110"/>
    <w:rsid w:val="003A3C49"/>
    <w:rsid w:val="003A4456"/>
    <w:rsid w:val="003A524B"/>
    <w:rsid w:val="003A738A"/>
    <w:rsid w:val="003A7A6C"/>
    <w:rsid w:val="003A7CD4"/>
    <w:rsid w:val="003B3E40"/>
    <w:rsid w:val="003B46EA"/>
    <w:rsid w:val="003B5B0F"/>
    <w:rsid w:val="003B7E77"/>
    <w:rsid w:val="003C4F34"/>
    <w:rsid w:val="003D1963"/>
    <w:rsid w:val="003D3844"/>
    <w:rsid w:val="003D4459"/>
    <w:rsid w:val="003D448C"/>
    <w:rsid w:val="003E18D9"/>
    <w:rsid w:val="003E6521"/>
    <w:rsid w:val="003F2F32"/>
    <w:rsid w:val="00400843"/>
    <w:rsid w:val="0040283E"/>
    <w:rsid w:val="004030BC"/>
    <w:rsid w:val="004070D1"/>
    <w:rsid w:val="00407B6E"/>
    <w:rsid w:val="0041299A"/>
    <w:rsid w:val="00417846"/>
    <w:rsid w:val="00421782"/>
    <w:rsid w:val="00421FE1"/>
    <w:rsid w:val="0042353F"/>
    <w:rsid w:val="00423AC0"/>
    <w:rsid w:val="00425E99"/>
    <w:rsid w:val="00426B40"/>
    <w:rsid w:val="00427CB0"/>
    <w:rsid w:val="00430C1D"/>
    <w:rsid w:val="00433F4E"/>
    <w:rsid w:val="00433F58"/>
    <w:rsid w:val="00435626"/>
    <w:rsid w:val="004418A1"/>
    <w:rsid w:val="00444CAF"/>
    <w:rsid w:val="004452C7"/>
    <w:rsid w:val="00445904"/>
    <w:rsid w:val="00446A04"/>
    <w:rsid w:val="00450AE6"/>
    <w:rsid w:val="00453AA6"/>
    <w:rsid w:val="004564F3"/>
    <w:rsid w:val="004626A8"/>
    <w:rsid w:val="00463F1D"/>
    <w:rsid w:val="004733FA"/>
    <w:rsid w:val="00476C2F"/>
    <w:rsid w:val="00480748"/>
    <w:rsid w:val="00485F2A"/>
    <w:rsid w:val="00486214"/>
    <w:rsid w:val="00486C1E"/>
    <w:rsid w:val="00486E6E"/>
    <w:rsid w:val="00487C50"/>
    <w:rsid w:val="00491150"/>
    <w:rsid w:val="0049347F"/>
    <w:rsid w:val="004A10F4"/>
    <w:rsid w:val="004A5A31"/>
    <w:rsid w:val="004B08CF"/>
    <w:rsid w:val="004B33B4"/>
    <w:rsid w:val="004B4D35"/>
    <w:rsid w:val="004B6840"/>
    <w:rsid w:val="004C3425"/>
    <w:rsid w:val="004C3625"/>
    <w:rsid w:val="004C45DD"/>
    <w:rsid w:val="004C5B71"/>
    <w:rsid w:val="004C7DA7"/>
    <w:rsid w:val="004D2C6D"/>
    <w:rsid w:val="004D5101"/>
    <w:rsid w:val="004D7C63"/>
    <w:rsid w:val="004E0BFF"/>
    <w:rsid w:val="004E1F68"/>
    <w:rsid w:val="004E4A78"/>
    <w:rsid w:val="004E55CD"/>
    <w:rsid w:val="004E65E7"/>
    <w:rsid w:val="004F00AE"/>
    <w:rsid w:val="004F1824"/>
    <w:rsid w:val="004F33D2"/>
    <w:rsid w:val="004F6600"/>
    <w:rsid w:val="004F6A5B"/>
    <w:rsid w:val="004F71C5"/>
    <w:rsid w:val="004F74B9"/>
    <w:rsid w:val="00500AF9"/>
    <w:rsid w:val="00505DAB"/>
    <w:rsid w:val="00507E09"/>
    <w:rsid w:val="00512CCE"/>
    <w:rsid w:val="005160FB"/>
    <w:rsid w:val="00517567"/>
    <w:rsid w:val="005214AF"/>
    <w:rsid w:val="00525E09"/>
    <w:rsid w:val="00525EB8"/>
    <w:rsid w:val="00526412"/>
    <w:rsid w:val="00527BF2"/>
    <w:rsid w:val="005410A1"/>
    <w:rsid w:val="00541796"/>
    <w:rsid w:val="00544576"/>
    <w:rsid w:val="0054572A"/>
    <w:rsid w:val="00545D6E"/>
    <w:rsid w:val="005462A1"/>
    <w:rsid w:val="00552054"/>
    <w:rsid w:val="00552341"/>
    <w:rsid w:val="0055276A"/>
    <w:rsid w:val="005607D2"/>
    <w:rsid w:val="005609A3"/>
    <w:rsid w:val="005612DB"/>
    <w:rsid w:val="00561C71"/>
    <w:rsid w:val="005623D6"/>
    <w:rsid w:val="00563388"/>
    <w:rsid w:val="00564B89"/>
    <w:rsid w:val="00566D00"/>
    <w:rsid w:val="00566E9A"/>
    <w:rsid w:val="00571BBB"/>
    <w:rsid w:val="00571BF6"/>
    <w:rsid w:val="0057366A"/>
    <w:rsid w:val="005743BA"/>
    <w:rsid w:val="0057489E"/>
    <w:rsid w:val="005754B0"/>
    <w:rsid w:val="005755E2"/>
    <w:rsid w:val="0057586E"/>
    <w:rsid w:val="00577820"/>
    <w:rsid w:val="00577ABF"/>
    <w:rsid w:val="005806E2"/>
    <w:rsid w:val="00584999"/>
    <w:rsid w:val="00587B62"/>
    <w:rsid w:val="0059CB2B"/>
    <w:rsid w:val="005A3C2B"/>
    <w:rsid w:val="005A3F8A"/>
    <w:rsid w:val="005B22DA"/>
    <w:rsid w:val="005B3B02"/>
    <w:rsid w:val="005C245C"/>
    <w:rsid w:val="005C295F"/>
    <w:rsid w:val="005C4A50"/>
    <w:rsid w:val="005C4ABA"/>
    <w:rsid w:val="005C6297"/>
    <w:rsid w:val="005C6E18"/>
    <w:rsid w:val="005D4BE4"/>
    <w:rsid w:val="005D57F0"/>
    <w:rsid w:val="005D72C8"/>
    <w:rsid w:val="005E06B9"/>
    <w:rsid w:val="005E150A"/>
    <w:rsid w:val="005E413B"/>
    <w:rsid w:val="005E472E"/>
    <w:rsid w:val="005E50ED"/>
    <w:rsid w:val="005E629E"/>
    <w:rsid w:val="005E795A"/>
    <w:rsid w:val="005E7D94"/>
    <w:rsid w:val="005F3383"/>
    <w:rsid w:val="005F3C97"/>
    <w:rsid w:val="005F5A24"/>
    <w:rsid w:val="00600058"/>
    <w:rsid w:val="006008A8"/>
    <w:rsid w:val="00600E58"/>
    <w:rsid w:val="006012B4"/>
    <w:rsid w:val="00601E76"/>
    <w:rsid w:val="00603365"/>
    <w:rsid w:val="00604410"/>
    <w:rsid w:val="00604B0F"/>
    <w:rsid w:val="00607B39"/>
    <w:rsid w:val="00610D14"/>
    <w:rsid w:val="00611C72"/>
    <w:rsid w:val="00612621"/>
    <w:rsid w:val="00612E51"/>
    <w:rsid w:val="006132C0"/>
    <w:rsid w:val="00613A2C"/>
    <w:rsid w:val="006167B9"/>
    <w:rsid w:val="0061693E"/>
    <w:rsid w:val="0062132D"/>
    <w:rsid w:val="00623044"/>
    <w:rsid w:val="00624C36"/>
    <w:rsid w:val="00624DEE"/>
    <w:rsid w:val="0062677B"/>
    <w:rsid w:val="006303C2"/>
    <w:rsid w:val="006319AC"/>
    <w:rsid w:val="00632210"/>
    <w:rsid w:val="00636FB0"/>
    <w:rsid w:val="00637E95"/>
    <w:rsid w:val="006421F3"/>
    <w:rsid w:val="00643558"/>
    <w:rsid w:val="006457DD"/>
    <w:rsid w:val="006552C5"/>
    <w:rsid w:val="006555B4"/>
    <w:rsid w:val="00657366"/>
    <w:rsid w:val="006620AA"/>
    <w:rsid w:val="00663E8A"/>
    <w:rsid w:val="00665127"/>
    <w:rsid w:val="00673A78"/>
    <w:rsid w:val="0067567E"/>
    <w:rsid w:val="00676360"/>
    <w:rsid w:val="00683F7D"/>
    <w:rsid w:val="00684D26"/>
    <w:rsid w:val="006852E6"/>
    <w:rsid w:val="00687C74"/>
    <w:rsid w:val="006944E4"/>
    <w:rsid w:val="00694D65"/>
    <w:rsid w:val="006953CD"/>
    <w:rsid w:val="00696DE6"/>
    <w:rsid w:val="006976E7"/>
    <w:rsid w:val="00697C2A"/>
    <w:rsid w:val="006B0CD5"/>
    <w:rsid w:val="006B41C1"/>
    <w:rsid w:val="006B5448"/>
    <w:rsid w:val="006B5A12"/>
    <w:rsid w:val="006B6509"/>
    <w:rsid w:val="006B7085"/>
    <w:rsid w:val="006B746A"/>
    <w:rsid w:val="006C279B"/>
    <w:rsid w:val="006C70AB"/>
    <w:rsid w:val="006D0847"/>
    <w:rsid w:val="006D2BE3"/>
    <w:rsid w:val="006D3C16"/>
    <w:rsid w:val="006D488D"/>
    <w:rsid w:val="006D54F1"/>
    <w:rsid w:val="006D5501"/>
    <w:rsid w:val="006D5780"/>
    <w:rsid w:val="006D6662"/>
    <w:rsid w:val="006E10DC"/>
    <w:rsid w:val="006F10E1"/>
    <w:rsid w:val="006F126C"/>
    <w:rsid w:val="006F6D38"/>
    <w:rsid w:val="007008EC"/>
    <w:rsid w:val="007068AC"/>
    <w:rsid w:val="00710425"/>
    <w:rsid w:val="00717AE7"/>
    <w:rsid w:val="00722C34"/>
    <w:rsid w:val="007238B0"/>
    <w:rsid w:val="00724841"/>
    <w:rsid w:val="00737463"/>
    <w:rsid w:val="00740E1D"/>
    <w:rsid w:val="00746A65"/>
    <w:rsid w:val="0075038B"/>
    <w:rsid w:val="00750C32"/>
    <w:rsid w:val="00751644"/>
    <w:rsid w:val="007521B0"/>
    <w:rsid w:val="0075257B"/>
    <w:rsid w:val="00754E1F"/>
    <w:rsid w:val="00765FBB"/>
    <w:rsid w:val="00766A97"/>
    <w:rsid w:val="00770589"/>
    <w:rsid w:val="00780D6C"/>
    <w:rsid w:val="00782FC4"/>
    <w:rsid w:val="00783706"/>
    <w:rsid w:val="00787C78"/>
    <w:rsid w:val="007906B0"/>
    <w:rsid w:val="0079082D"/>
    <w:rsid w:val="00791F82"/>
    <w:rsid w:val="00794253"/>
    <w:rsid w:val="00794FB2"/>
    <w:rsid w:val="007A2606"/>
    <w:rsid w:val="007A4F03"/>
    <w:rsid w:val="007A63BD"/>
    <w:rsid w:val="007B5C94"/>
    <w:rsid w:val="007B64ED"/>
    <w:rsid w:val="007B6C70"/>
    <w:rsid w:val="007C03D2"/>
    <w:rsid w:val="007C41F1"/>
    <w:rsid w:val="007D0870"/>
    <w:rsid w:val="007D1793"/>
    <w:rsid w:val="007D3355"/>
    <w:rsid w:val="007D5373"/>
    <w:rsid w:val="007D5D36"/>
    <w:rsid w:val="007D7BCE"/>
    <w:rsid w:val="007E0AE0"/>
    <w:rsid w:val="007E225E"/>
    <w:rsid w:val="007E24C6"/>
    <w:rsid w:val="007E70BD"/>
    <w:rsid w:val="007E792E"/>
    <w:rsid w:val="007F09D3"/>
    <w:rsid w:val="007F4436"/>
    <w:rsid w:val="007F62B3"/>
    <w:rsid w:val="008002C2"/>
    <w:rsid w:val="0080291A"/>
    <w:rsid w:val="0080397F"/>
    <w:rsid w:val="008100A3"/>
    <w:rsid w:val="0081617B"/>
    <w:rsid w:val="00817E94"/>
    <w:rsid w:val="00820569"/>
    <w:rsid w:val="00820C80"/>
    <w:rsid w:val="00827B92"/>
    <w:rsid w:val="00831757"/>
    <w:rsid w:val="00834557"/>
    <w:rsid w:val="008369B5"/>
    <w:rsid w:val="00836B97"/>
    <w:rsid w:val="00840910"/>
    <w:rsid w:val="00841E3E"/>
    <w:rsid w:val="0084656E"/>
    <w:rsid w:val="00846B8C"/>
    <w:rsid w:val="00850A7E"/>
    <w:rsid w:val="008525BB"/>
    <w:rsid w:val="0085440E"/>
    <w:rsid w:val="00856DD1"/>
    <w:rsid w:val="0086292D"/>
    <w:rsid w:val="0086341F"/>
    <w:rsid w:val="00880368"/>
    <w:rsid w:val="00881F0A"/>
    <w:rsid w:val="00882A01"/>
    <w:rsid w:val="008834AA"/>
    <w:rsid w:val="00884616"/>
    <w:rsid w:val="00893A10"/>
    <w:rsid w:val="008A2F53"/>
    <w:rsid w:val="008A5257"/>
    <w:rsid w:val="008B05A0"/>
    <w:rsid w:val="008B204C"/>
    <w:rsid w:val="008B273B"/>
    <w:rsid w:val="008B4571"/>
    <w:rsid w:val="008C2D57"/>
    <w:rsid w:val="008C3246"/>
    <w:rsid w:val="008C36ED"/>
    <w:rsid w:val="008C7911"/>
    <w:rsid w:val="008D0A0B"/>
    <w:rsid w:val="008D2314"/>
    <w:rsid w:val="008D3C82"/>
    <w:rsid w:val="008D4063"/>
    <w:rsid w:val="008D5DE8"/>
    <w:rsid w:val="008E0D68"/>
    <w:rsid w:val="008E48CF"/>
    <w:rsid w:val="008E6911"/>
    <w:rsid w:val="008E78E8"/>
    <w:rsid w:val="008F7941"/>
    <w:rsid w:val="008F7CF1"/>
    <w:rsid w:val="00901B08"/>
    <w:rsid w:val="00903271"/>
    <w:rsid w:val="0090562E"/>
    <w:rsid w:val="00906967"/>
    <w:rsid w:val="0091016D"/>
    <w:rsid w:val="009135CE"/>
    <w:rsid w:val="00914AE0"/>
    <w:rsid w:val="00916F96"/>
    <w:rsid w:val="0092065F"/>
    <w:rsid w:val="00926F69"/>
    <w:rsid w:val="009308A4"/>
    <w:rsid w:val="0093249B"/>
    <w:rsid w:val="00932FC6"/>
    <w:rsid w:val="00934279"/>
    <w:rsid w:val="00936E55"/>
    <w:rsid w:val="00943269"/>
    <w:rsid w:val="00944BF0"/>
    <w:rsid w:val="00950D9E"/>
    <w:rsid w:val="00950F48"/>
    <w:rsid w:val="00951150"/>
    <w:rsid w:val="00951E7C"/>
    <w:rsid w:val="00960414"/>
    <w:rsid w:val="00962843"/>
    <w:rsid w:val="009638ED"/>
    <w:rsid w:val="00971816"/>
    <w:rsid w:val="00971E03"/>
    <w:rsid w:val="009723C6"/>
    <w:rsid w:val="009739E6"/>
    <w:rsid w:val="00983560"/>
    <w:rsid w:val="00985ED5"/>
    <w:rsid w:val="0098625B"/>
    <w:rsid w:val="00990E2C"/>
    <w:rsid w:val="00992258"/>
    <w:rsid w:val="00993B3D"/>
    <w:rsid w:val="009949AB"/>
    <w:rsid w:val="0099526A"/>
    <w:rsid w:val="00995985"/>
    <w:rsid w:val="00996E45"/>
    <w:rsid w:val="009A33C8"/>
    <w:rsid w:val="009A3B46"/>
    <w:rsid w:val="009A5B37"/>
    <w:rsid w:val="009A62D8"/>
    <w:rsid w:val="009A7981"/>
    <w:rsid w:val="009B4213"/>
    <w:rsid w:val="009D1E77"/>
    <w:rsid w:val="009D1FB1"/>
    <w:rsid w:val="009D2EF3"/>
    <w:rsid w:val="009D3058"/>
    <w:rsid w:val="009D6C31"/>
    <w:rsid w:val="009E232A"/>
    <w:rsid w:val="009F63F7"/>
    <w:rsid w:val="009F7741"/>
    <w:rsid w:val="00A02637"/>
    <w:rsid w:val="00A10D81"/>
    <w:rsid w:val="00A119F2"/>
    <w:rsid w:val="00A13062"/>
    <w:rsid w:val="00A13160"/>
    <w:rsid w:val="00A1447D"/>
    <w:rsid w:val="00A15A56"/>
    <w:rsid w:val="00A17B0D"/>
    <w:rsid w:val="00A17FB7"/>
    <w:rsid w:val="00A20E28"/>
    <w:rsid w:val="00A210DD"/>
    <w:rsid w:val="00A2189D"/>
    <w:rsid w:val="00A21CA3"/>
    <w:rsid w:val="00A23856"/>
    <w:rsid w:val="00A24468"/>
    <w:rsid w:val="00A2494E"/>
    <w:rsid w:val="00A30610"/>
    <w:rsid w:val="00A40846"/>
    <w:rsid w:val="00A41998"/>
    <w:rsid w:val="00A44424"/>
    <w:rsid w:val="00A44456"/>
    <w:rsid w:val="00A44B4C"/>
    <w:rsid w:val="00A45371"/>
    <w:rsid w:val="00A457A6"/>
    <w:rsid w:val="00A526F4"/>
    <w:rsid w:val="00A5517E"/>
    <w:rsid w:val="00A5669B"/>
    <w:rsid w:val="00A57C12"/>
    <w:rsid w:val="00A63256"/>
    <w:rsid w:val="00A66B5E"/>
    <w:rsid w:val="00A66C18"/>
    <w:rsid w:val="00A70A7C"/>
    <w:rsid w:val="00A722AF"/>
    <w:rsid w:val="00A737D3"/>
    <w:rsid w:val="00A75F11"/>
    <w:rsid w:val="00A763D9"/>
    <w:rsid w:val="00A76D01"/>
    <w:rsid w:val="00A83C60"/>
    <w:rsid w:val="00A84F0B"/>
    <w:rsid w:val="00A86EFE"/>
    <w:rsid w:val="00A8714C"/>
    <w:rsid w:val="00A96C25"/>
    <w:rsid w:val="00AA094C"/>
    <w:rsid w:val="00AA0A1E"/>
    <w:rsid w:val="00AA170B"/>
    <w:rsid w:val="00AA505A"/>
    <w:rsid w:val="00AA5F07"/>
    <w:rsid w:val="00AA6168"/>
    <w:rsid w:val="00AA6831"/>
    <w:rsid w:val="00AB556A"/>
    <w:rsid w:val="00AB5B11"/>
    <w:rsid w:val="00AB5D00"/>
    <w:rsid w:val="00AB7AD0"/>
    <w:rsid w:val="00AC0D5A"/>
    <w:rsid w:val="00AC0E8A"/>
    <w:rsid w:val="00AC0F5E"/>
    <w:rsid w:val="00AC5187"/>
    <w:rsid w:val="00AC5808"/>
    <w:rsid w:val="00AC5BD1"/>
    <w:rsid w:val="00AD06AA"/>
    <w:rsid w:val="00AD0F08"/>
    <w:rsid w:val="00AD1F2A"/>
    <w:rsid w:val="00AD2AAB"/>
    <w:rsid w:val="00AD2BFA"/>
    <w:rsid w:val="00AD476D"/>
    <w:rsid w:val="00AE069E"/>
    <w:rsid w:val="00AE30E1"/>
    <w:rsid w:val="00AE331A"/>
    <w:rsid w:val="00AE5EDE"/>
    <w:rsid w:val="00AE6B3E"/>
    <w:rsid w:val="00AE6FDB"/>
    <w:rsid w:val="00AF14B6"/>
    <w:rsid w:val="00AF1C00"/>
    <w:rsid w:val="00AF29D6"/>
    <w:rsid w:val="00AF5169"/>
    <w:rsid w:val="00AF66C9"/>
    <w:rsid w:val="00AF6C5B"/>
    <w:rsid w:val="00B00931"/>
    <w:rsid w:val="00B021CD"/>
    <w:rsid w:val="00B02773"/>
    <w:rsid w:val="00B102F3"/>
    <w:rsid w:val="00B10D6E"/>
    <w:rsid w:val="00B13B51"/>
    <w:rsid w:val="00B13DB5"/>
    <w:rsid w:val="00B14A67"/>
    <w:rsid w:val="00B24D13"/>
    <w:rsid w:val="00B266F5"/>
    <w:rsid w:val="00B271E9"/>
    <w:rsid w:val="00B33B2F"/>
    <w:rsid w:val="00B35B9D"/>
    <w:rsid w:val="00B37CD5"/>
    <w:rsid w:val="00B402D6"/>
    <w:rsid w:val="00B40F90"/>
    <w:rsid w:val="00B416EF"/>
    <w:rsid w:val="00B44678"/>
    <w:rsid w:val="00B44860"/>
    <w:rsid w:val="00B476F6"/>
    <w:rsid w:val="00B51B02"/>
    <w:rsid w:val="00B52E25"/>
    <w:rsid w:val="00B566CE"/>
    <w:rsid w:val="00B614BC"/>
    <w:rsid w:val="00B61950"/>
    <w:rsid w:val="00B61E39"/>
    <w:rsid w:val="00B661F7"/>
    <w:rsid w:val="00B74F46"/>
    <w:rsid w:val="00B75323"/>
    <w:rsid w:val="00B76CA6"/>
    <w:rsid w:val="00B8014F"/>
    <w:rsid w:val="00B806A5"/>
    <w:rsid w:val="00B8360D"/>
    <w:rsid w:val="00B841F7"/>
    <w:rsid w:val="00B86D49"/>
    <w:rsid w:val="00B92E19"/>
    <w:rsid w:val="00B94525"/>
    <w:rsid w:val="00B969AA"/>
    <w:rsid w:val="00B97937"/>
    <w:rsid w:val="00BA0A7E"/>
    <w:rsid w:val="00BA0ED1"/>
    <w:rsid w:val="00BA2060"/>
    <w:rsid w:val="00BA27BC"/>
    <w:rsid w:val="00BA3080"/>
    <w:rsid w:val="00BA3ADE"/>
    <w:rsid w:val="00BA42F1"/>
    <w:rsid w:val="00BA5981"/>
    <w:rsid w:val="00BA5F83"/>
    <w:rsid w:val="00BA648E"/>
    <w:rsid w:val="00BA6711"/>
    <w:rsid w:val="00BA767F"/>
    <w:rsid w:val="00BB4969"/>
    <w:rsid w:val="00BB7BF2"/>
    <w:rsid w:val="00BC1DC5"/>
    <w:rsid w:val="00BC1F09"/>
    <w:rsid w:val="00BC3162"/>
    <w:rsid w:val="00BC3446"/>
    <w:rsid w:val="00BC5F79"/>
    <w:rsid w:val="00BD081D"/>
    <w:rsid w:val="00BD2A5B"/>
    <w:rsid w:val="00BD40F9"/>
    <w:rsid w:val="00BD53EF"/>
    <w:rsid w:val="00BE1EE4"/>
    <w:rsid w:val="00BE30A5"/>
    <w:rsid w:val="00BE4461"/>
    <w:rsid w:val="00BE6787"/>
    <w:rsid w:val="00BE7239"/>
    <w:rsid w:val="00BF18A6"/>
    <w:rsid w:val="00BF1AE3"/>
    <w:rsid w:val="00BF1AF4"/>
    <w:rsid w:val="00BF79BC"/>
    <w:rsid w:val="00BF7C2C"/>
    <w:rsid w:val="00BF7E2E"/>
    <w:rsid w:val="00C02488"/>
    <w:rsid w:val="00C02504"/>
    <w:rsid w:val="00C0351A"/>
    <w:rsid w:val="00C03C69"/>
    <w:rsid w:val="00C046DF"/>
    <w:rsid w:val="00C101AB"/>
    <w:rsid w:val="00C14255"/>
    <w:rsid w:val="00C14C88"/>
    <w:rsid w:val="00C15C4D"/>
    <w:rsid w:val="00C16F1F"/>
    <w:rsid w:val="00C17982"/>
    <w:rsid w:val="00C20759"/>
    <w:rsid w:val="00C22676"/>
    <w:rsid w:val="00C226B3"/>
    <w:rsid w:val="00C2305C"/>
    <w:rsid w:val="00C23C10"/>
    <w:rsid w:val="00C26103"/>
    <w:rsid w:val="00C265BA"/>
    <w:rsid w:val="00C3188C"/>
    <w:rsid w:val="00C343BD"/>
    <w:rsid w:val="00C357A8"/>
    <w:rsid w:val="00C367BE"/>
    <w:rsid w:val="00C4081A"/>
    <w:rsid w:val="00C409C0"/>
    <w:rsid w:val="00C46C5D"/>
    <w:rsid w:val="00C4705E"/>
    <w:rsid w:val="00C5399D"/>
    <w:rsid w:val="00C54614"/>
    <w:rsid w:val="00C5756F"/>
    <w:rsid w:val="00C60655"/>
    <w:rsid w:val="00C61A91"/>
    <w:rsid w:val="00C62193"/>
    <w:rsid w:val="00C62350"/>
    <w:rsid w:val="00C6605A"/>
    <w:rsid w:val="00C700B7"/>
    <w:rsid w:val="00C74A7F"/>
    <w:rsid w:val="00C76CE6"/>
    <w:rsid w:val="00C82C97"/>
    <w:rsid w:val="00C833F2"/>
    <w:rsid w:val="00C85954"/>
    <w:rsid w:val="00C924C1"/>
    <w:rsid w:val="00C946CC"/>
    <w:rsid w:val="00C95F42"/>
    <w:rsid w:val="00C965C9"/>
    <w:rsid w:val="00C978FA"/>
    <w:rsid w:val="00CA1FD2"/>
    <w:rsid w:val="00CA471E"/>
    <w:rsid w:val="00CA4A0C"/>
    <w:rsid w:val="00CA6217"/>
    <w:rsid w:val="00CA6CFA"/>
    <w:rsid w:val="00CB12D1"/>
    <w:rsid w:val="00CB191D"/>
    <w:rsid w:val="00CB2573"/>
    <w:rsid w:val="00CC22A0"/>
    <w:rsid w:val="00CC7ABA"/>
    <w:rsid w:val="00CC7AD5"/>
    <w:rsid w:val="00CD2836"/>
    <w:rsid w:val="00CD294A"/>
    <w:rsid w:val="00CD49F1"/>
    <w:rsid w:val="00CD66BC"/>
    <w:rsid w:val="00CD6BC6"/>
    <w:rsid w:val="00CE16E7"/>
    <w:rsid w:val="00CE1CB5"/>
    <w:rsid w:val="00CE1CCE"/>
    <w:rsid w:val="00CE2370"/>
    <w:rsid w:val="00CE4577"/>
    <w:rsid w:val="00CF3736"/>
    <w:rsid w:val="00CF3A44"/>
    <w:rsid w:val="00CF4400"/>
    <w:rsid w:val="00CF77A7"/>
    <w:rsid w:val="00D04410"/>
    <w:rsid w:val="00D1106C"/>
    <w:rsid w:val="00D16863"/>
    <w:rsid w:val="00D255B4"/>
    <w:rsid w:val="00D265DA"/>
    <w:rsid w:val="00D33FE2"/>
    <w:rsid w:val="00D3444B"/>
    <w:rsid w:val="00D37E6F"/>
    <w:rsid w:val="00D4222F"/>
    <w:rsid w:val="00D45AD7"/>
    <w:rsid w:val="00D46C87"/>
    <w:rsid w:val="00D53643"/>
    <w:rsid w:val="00D579FE"/>
    <w:rsid w:val="00D615F0"/>
    <w:rsid w:val="00D62A51"/>
    <w:rsid w:val="00D66792"/>
    <w:rsid w:val="00D676EA"/>
    <w:rsid w:val="00D743AE"/>
    <w:rsid w:val="00D74DBA"/>
    <w:rsid w:val="00D75ACC"/>
    <w:rsid w:val="00D778F2"/>
    <w:rsid w:val="00D80814"/>
    <w:rsid w:val="00D812B2"/>
    <w:rsid w:val="00D81B86"/>
    <w:rsid w:val="00D81ED5"/>
    <w:rsid w:val="00D91D25"/>
    <w:rsid w:val="00D91DAE"/>
    <w:rsid w:val="00D92639"/>
    <w:rsid w:val="00D934CD"/>
    <w:rsid w:val="00D962E4"/>
    <w:rsid w:val="00DA3A5C"/>
    <w:rsid w:val="00DA749A"/>
    <w:rsid w:val="00DA74F9"/>
    <w:rsid w:val="00DB1A59"/>
    <w:rsid w:val="00DB3933"/>
    <w:rsid w:val="00DB3D15"/>
    <w:rsid w:val="00DB4D10"/>
    <w:rsid w:val="00DB6175"/>
    <w:rsid w:val="00DC152A"/>
    <w:rsid w:val="00DC2753"/>
    <w:rsid w:val="00DC2BBA"/>
    <w:rsid w:val="00DC41D3"/>
    <w:rsid w:val="00DC4D64"/>
    <w:rsid w:val="00DC7AE1"/>
    <w:rsid w:val="00DD0D39"/>
    <w:rsid w:val="00DD3649"/>
    <w:rsid w:val="00DD56A9"/>
    <w:rsid w:val="00DE3020"/>
    <w:rsid w:val="00DE57D6"/>
    <w:rsid w:val="00DE60C4"/>
    <w:rsid w:val="00DF3537"/>
    <w:rsid w:val="00DF580F"/>
    <w:rsid w:val="00DF5A6A"/>
    <w:rsid w:val="00DF658F"/>
    <w:rsid w:val="00DF761C"/>
    <w:rsid w:val="00E006FB"/>
    <w:rsid w:val="00E02CDE"/>
    <w:rsid w:val="00E03257"/>
    <w:rsid w:val="00E10D36"/>
    <w:rsid w:val="00E1417A"/>
    <w:rsid w:val="00E1499C"/>
    <w:rsid w:val="00E237D8"/>
    <w:rsid w:val="00E2407A"/>
    <w:rsid w:val="00E270A0"/>
    <w:rsid w:val="00E3009C"/>
    <w:rsid w:val="00E37EF8"/>
    <w:rsid w:val="00E404BA"/>
    <w:rsid w:val="00E41AFF"/>
    <w:rsid w:val="00E426DE"/>
    <w:rsid w:val="00E44EF3"/>
    <w:rsid w:val="00E47226"/>
    <w:rsid w:val="00E60188"/>
    <w:rsid w:val="00E613D7"/>
    <w:rsid w:val="00E67B95"/>
    <w:rsid w:val="00E67F0D"/>
    <w:rsid w:val="00E705FD"/>
    <w:rsid w:val="00E70A34"/>
    <w:rsid w:val="00E72BCB"/>
    <w:rsid w:val="00E73B30"/>
    <w:rsid w:val="00E75686"/>
    <w:rsid w:val="00E77E9E"/>
    <w:rsid w:val="00E77F18"/>
    <w:rsid w:val="00E807D9"/>
    <w:rsid w:val="00E84A52"/>
    <w:rsid w:val="00E86CFF"/>
    <w:rsid w:val="00E90592"/>
    <w:rsid w:val="00E91DFB"/>
    <w:rsid w:val="00E958D6"/>
    <w:rsid w:val="00E96149"/>
    <w:rsid w:val="00E970BB"/>
    <w:rsid w:val="00EA292A"/>
    <w:rsid w:val="00EA353D"/>
    <w:rsid w:val="00EA750E"/>
    <w:rsid w:val="00EB17D2"/>
    <w:rsid w:val="00EB1A47"/>
    <w:rsid w:val="00EB4CA7"/>
    <w:rsid w:val="00EB4EE6"/>
    <w:rsid w:val="00EC2353"/>
    <w:rsid w:val="00EC4FFA"/>
    <w:rsid w:val="00ED111B"/>
    <w:rsid w:val="00ED1344"/>
    <w:rsid w:val="00ED510D"/>
    <w:rsid w:val="00EE1083"/>
    <w:rsid w:val="00EE1B81"/>
    <w:rsid w:val="00EE5A76"/>
    <w:rsid w:val="00EE652A"/>
    <w:rsid w:val="00EE6A9B"/>
    <w:rsid w:val="00EE79E6"/>
    <w:rsid w:val="00EF6250"/>
    <w:rsid w:val="00F008E4"/>
    <w:rsid w:val="00F00BA0"/>
    <w:rsid w:val="00F04DF0"/>
    <w:rsid w:val="00F07EBB"/>
    <w:rsid w:val="00F12093"/>
    <w:rsid w:val="00F12E58"/>
    <w:rsid w:val="00F133EA"/>
    <w:rsid w:val="00F136B3"/>
    <w:rsid w:val="00F13A9D"/>
    <w:rsid w:val="00F15ADF"/>
    <w:rsid w:val="00F15E83"/>
    <w:rsid w:val="00F1727F"/>
    <w:rsid w:val="00F1760E"/>
    <w:rsid w:val="00F21A3B"/>
    <w:rsid w:val="00F2270F"/>
    <w:rsid w:val="00F25714"/>
    <w:rsid w:val="00F269DF"/>
    <w:rsid w:val="00F27F02"/>
    <w:rsid w:val="00F3201F"/>
    <w:rsid w:val="00F33436"/>
    <w:rsid w:val="00F33715"/>
    <w:rsid w:val="00F37242"/>
    <w:rsid w:val="00F3749A"/>
    <w:rsid w:val="00F37C96"/>
    <w:rsid w:val="00F41D22"/>
    <w:rsid w:val="00F45048"/>
    <w:rsid w:val="00F45EF2"/>
    <w:rsid w:val="00F504DD"/>
    <w:rsid w:val="00F5434C"/>
    <w:rsid w:val="00F5457D"/>
    <w:rsid w:val="00F55A61"/>
    <w:rsid w:val="00F55EBD"/>
    <w:rsid w:val="00F561D3"/>
    <w:rsid w:val="00F62062"/>
    <w:rsid w:val="00F62D4A"/>
    <w:rsid w:val="00F64B6B"/>
    <w:rsid w:val="00F64B97"/>
    <w:rsid w:val="00F655D8"/>
    <w:rsid w:val="00F65A35"/>
    <w:rsid w:val="00F73580"/>
    <w:rsid w:val="00F83D1F"/>
    <w:rsid w:val="00F84484"/>
    <w:rsid w:val="00F85479"/>
    <w:rsid w:val="00F91204"/>
    <w:rsid w:val="00F96603"/>
    <w:rsid w:val="00FA0848"/>
    <w:rsid w:val="00FA08B6"/>
    <w:rsid w:val="00FA2317"/>
    <w:rsid w:val="00FA3153"/>
    <w:rsid w:val="00FA39B4"/>
    <w:rsid w:val="00FA4CA4"/>
    <w:rsid w:val="00FA6A8D"/>
    <w:rsid w:val="00FB134D"/>
    <w:rsid w:val="00FB2185"/>
    <w:rsid w:val="00FB2FF3"/>
    <w:rsid w:val="00FB36B4"/>
    <w:rsid w:val="00FC0035"/>
    <w:rsid w:val="00FD0F9A"/>
    <w:rsid w:val="00FD2B3F"/>
    <w:rsid w:val="00FD503D"/>
    <w:rsid w:val="00FD54DE"/>
    <w:rsid w:val="00FD701A"/>
    <w:rsid w:val="00FD7BA7"/>
    <w:rsid w:val="00FF26D9"/>
    <w:rsid w:val="00FF5246"/>
    <w:rsid w:val="00FF5637"/>
    <w:rsid w:val="00FF5FA2"/>
    <w:rsid w:val="00FF6E3F"/>
    <w:rsid w:val="00FF70E1"/>
    <w:rsid w:val="0165ACCC"/>
    <w:rsid w:val="01F53EC7"/>
    <w:rsid w:val="02A356CA"/>
    <w:rsid w:val="049FADA1"/>
    <w:rsid w:val="04CD931C"/>
    <w:rsid w:val="080881A4"/>
    <w:rsid w:val="094EC201"/>
    <w:rsid w:val="0A139952"/>
    <w:rsid w:val="0BC24720"/>
    <w:rsid w:val="0F50E131"/>
    <w:rsid w:val="0FA9BCD0"/>
    <w:rsid w:val="0FFA6B2C"/>
    <w:rsid w:val="11F1DC20"/>
    <w:rsid w:val="1254D3C7"/>
    <w:rsid w:val="12B9EBC9"/>
    <w:rsid w:val="1337EAC9"/>
    <w:rsid w:val="137C9832"/>
    <w:rsid w:val="1382572A"/>
    <w:rsid w:val="1509FAB7"/>
    <w:rsid w:val="15F6DD83"/>
    <w:rsid w:val="16E1BA64"/>
    <w:rsid w:val="176C0CE9"/>
    <w:rsid w:val="1936C514"/>
    <w:rsid w:val="195FCEDB"/>
    <w:rsid w:val="1A0C3F46"/>
    <w:rsid w:val="1B35196D"/>
    <w:rsid w:val="1B53A89F"/>
    <w:rsid w:val="1B97F3AD"/>
    <w:rsid w:val="1CCF02DB"/>
    <w:rsid w:val="1D8DDB08"/>
    <w:rsid w:val="1DDB4E6D"/>
    <w:rsid w:val="1E2E5905"/>
    <w:rsid w:val="1EE2AEC4"/>
    <w:rsid w:val="1F7C0635"/>
    <w:rsid w:val="2112EF2F"/>
    <w:rsid w:val="217A57EF"/>
    <w:rsid w:val="2316FC82"/>
    <w:rsid w:val="23EC1CC3"/>
    <w:rsid w:val="25EE4DD8"/>
    <w:rsid w:val="26023D4D"/>
    <w:rsid w:val="2647385A"/>
    <w:rsid w:val="2714BCCB"/>
    <w:rsid w:val="2730C1E3"/>
    <w:rsid w:val="279C7D8A"/>
    <w:rsid w:val="27B9DA82"/>
    <w:rsid w:val="27BA8F34"/>
    <w:rsid w:val="27E1BD7B"/>
    <w:rsid w:val="28382AD6"/>
    <w:rsid w:val="285CCB49"/>
    <w:rsid w:val="2905F938"/>
    <w:rsid w:val="297A1429"/>
    <w:rsid w:val="2A52B327"/>
    <w:rsid w:val="2BF8627A"/>
    <w:rsid w:val="2ED8DF83"/>
    <w:rsid w:val="2EDF5D06"/>
    <w:rsid w:val="322EFEAE"/>
    <w:rsid w:val="3272CF79"/>
    <w:rsid w:val="327C8CF8"/>
    <w:rsid w:val="330FBB98"/>
    <w:rsid w:val="33932849"/>
    <w:rsid w:val="33EB2848"/>
    <w:rsid w:val="352EF8AA"/>
    <w:rsid w:val="385C8A38"/>
    <w:rsid w:val="3872EF13"/>
    <w:rsid w:val="3884796E"/>
    <w:rsid w:val="391FC977"/>
    <w:rsid w:val="39C7DC72"/>
    <w:rsid w:val="3AF5AB7F"/>
    <w:rsid w:val="401BC614"/>
    <w:rsid w:val="408C662F"/>
    <w:rsid w:val="40FF4E17"/>
    <w:rsid w:val="414DC060"/>
    <w:rsid w:val="4174ABE3"/>
    <w:rsid w:val="417AFF39"/>
    <w:rsid w:val="4197F0D4"/>
    <w:rsid w:val="41AC5D71"/>
    <w:rsid w:val="41ADBE37"/>
    <w:rsid w:val="42BB2F07"/>
    <w:rsid w:val="43482DD2"/>
    <w:rsid w:val="43498E98"/>
    <w:rsid w:val="43980988"/>
    <w:rsid w:val="43BD8F40"/>
    <w:rsid w:val="45081C42"/>
    <w:rsid w:val="4C984E87"/>
    <w:rsid w:val="4E0F4F23"/>
    <w:rsid w:val="4EE1DE25"/>
    <w:rsid w:val="5065A30C"/>
    <w:rsid w:val="506E4B5A"/>
    <w:rsid w:val="516269B1"/>
    <w:rsid w:val="517513E1"/>
    <w:rsid w:val="521264A5"/>
    <w:rsid w:val="521A8D38"/>
    <w:rsid w:val="52D0CD51"/>
    <w:rsid w:val="5396BEE9"/>
    <w:rsid w:val="5419620F"/>
    <w:rsid w:val="5473E231"/>
    <w:rsid w:val="57C8D1AD"/>
    <w:rsid w:val="57FEA05B"/>
    <w:rsid w:val="58132B95"/>
    <w:rsid w:val="59FF70D1"/>
    <w:rsid w:val="5D98DF4B"/>
    <w:rsid w:val="5DCC7680"/>
    <w:rsid w:val="5EBB61A3"/>
    <w:rsid w:val="606967C6"/>
    <w:rsid w:val="60B81F64"/>
    <w:rsid w:val="60CDB92C"/>
    <w:rsid w:val="616F80FB"/>
    <w:rsid w:val="6225E51B"/>
    <w:rsid w:val="62D5B644"/>
    <w:rsid w:val="63D614EF"/>
    <w:rsid w:val="6419443C"/>
    <w:rsid w:val="664162BB"/>
    <w:rsid w:val="6790848A"/>
    <w:rsid w:val="68AC0D20"/>
    <w:rsid w:val="69E834D0"/>
    <w:rsid w:val="6A01D775"/>
    <w:rsid w:val="6B96DDD0"/>
    <w:rsid w:val="6C4B1219"/>
    <w:rsid w:val="6C620F67"/>
    <w:rsid w:val="6CC51DB4"/>
    <w:rsid w:val="6DB27DA7"/>
    <w:rsid w:val="6DE701CE"/>
    <w:rsid w:val="70953F76"/>
    <w:rsid w:val="71674458"/>
    <w:rsid w:val="72D150EB"/>
    <w:rsid w:val="7402FA7B"/>
    <w:rsid w:val="76E2C5A7"/>
    <w:rsid w:val="772F2920"/>
    <w:rsid w:val="785D0E34"/>
    <w:rsid w:val="786C63D6"/>
    <w:rsid w:val="7872CA87"/>
    <w:rsid w:val="7930373B"/>
    <w:rsid w:val="79ABCA52"/>
    <w:rsid w:val="79E55EBD"/>
    <w:rsid w:val="7C24714E"/>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AEDE"/>
  <w15:chartTrackingRefBased/>
  <w15:docId w15:val="{EB4DABF7-8B23-46BC-875D-E562B72C7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D40"/>
    <w:pPr>
      <w:spacing w:after="200" w:line="276" w:lineRule="auto"/>
    </w:pPr>
    <w:rPr>
      <w:sz w:val="24"/>
      <w:szCs w:val="22"/>
      <w:lang w:eastAsia="en-US"/>
    </w:rPr>
  </w:style>
  <w:style w:type="paragraph" w:styleId="Heading1">
    <w:name w:val="heading 1"/>
    <w:basedOn w:val="Normal"/>
    <w:next w:val="Normal"/>
    <w:link w:val="Heading1Char"/>
    <w:uiPriority w:val="9"/>
    <w:qFormat/>
    <w:rsid w:val="00A23856"/>
    <w:pPr>
      <w:keepNext/>
      <w:keepLines/>
      <w:spacing w:before="480" w:after="0" w:line="240" w:lineRule="auto"/>
      <w:outlineLvl w:val="0"/>
    </w:pPr>
    <w:rPr>
      <w:rFonts w:ascii="Cambria" w:eastAsia="Times New Roman" w:hAnsi="Cambria"/>
      <w:b/>
      <w:bCs/>
      <w:color w:val="365F91"/>
      <w:sz w:val="28"/>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08D5"/>
    <w:pPr>
      <w:spacing w:after="0" w:line="240" w:lineRule="auto"/>
      <w:jc w:val="center"/>
    </w:pPr>
    <w:rPr>
      <w:rFonts w:eastAsia="Times New Roman"/>
      <w:b/>
      <w:bCs/>
      <w:szCs w:val="24"/>
    </w:rPr>
  </w:style>
  <w:style w:type="character" w:customStyle="1" w:styleId="TitleChar">
    <w:name w:val="Title Char"/>
    <w:link w:val="Title"/>
    <w:rsid w:val="000D08D5"/>
    <w:rPr>
      <w:rFonts w:eastAsia="Times New Roman" w:cs="Times New Roman"/>
      <w:b/>
      <w:bCs/>
      <w:szCs w:val="24"/>
    </w:rPr>
  </w:style>
  <w:style w:type="numbering" w:customStyle="1" w:styleId="Style1">
    <w:name w:val="Style1"/>
    <w:uiPriority w:val="99"/>
    <w:rsid w:val="001A495E"/>
    <w:pPr>
      <w:numPr>
        <w:numId w:val="13"/>
      </w:numPr>
    </w:pPr>
  </w:style>
  <w:style w:type="paragraph" w:styleId="BalloonText">
    <w:name w:val="Balloon Text"/>
    <w:basedOn w:val="Normal"/>
    <w:link w:val="BalloonTextChar"/>
    <w:uiPriority w:val="99"/>
    <w:semiHidden/>
    <w:unhideWhenUsed/>
    <w:rsid w:val="00033B1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3B17"/>
    <w:rPr>
      <w:rFonts w:ascii="Tahoma" w:hAnsi="Tahoma" w:cs="Tahoma"/>
      <w:sz w:val="16"/>
      <w:szCs w:val="16"/>
      <w:lang w:eastAsia="en-US"/>
    </w:rPr>
  </w:style>
  <w:style w:type="character" w:customStyle="1" w:styleId="Heading1Char">
    <w:name w:val="Heading 1 Char"/>
    <w:link w:val="Heading1"/>
    <w:uiPriority w:val="9"/>
    <w:rsid w:val="00A23856"/>
    <w:rPr>
      <w:rFonts w:ascii="Cambria" w:eastAsia="Times New Roman" w:hAnsi="Cambria"/>
      <w:b/>
      <w:bCs/>
      <w:color w:val="365F91"/>
      <w:sz w:val="28"/>
      <w:szCs w:val="28"/>
    </w:rPr>
  </w:style>
  <w:style w:type="character" w:styleId="BookTitle">
    <w:name w:val="Book Title"/>
    <w:uiPriority w:val="33"/>
    <w:qFormat/>
    <w:rsid w:val="00A23856"/>
    <w:rPr>
      <w:b/>
      <w:bCs/>
      <w:smallCaps/>
      <w:spacing w:val="5"/>
    </w:rPr>
  </w:style>
  <w:style w:type="paragraph" w:styleId="CommentText">
    <w:name w:val="annotation text"/>
    <w:basedOn w:val="Normal"/>
    <w:link w:val="CommentTextChar"/>
    <w:unhideWhenUsed/>
    <w:rsid w:val="00B266F5"/>
    <w:rPr>
      <w:rFonts w:ascii="Calibri" w:hAnsi="Calibri"/>
      <w:sz w:val="20"/>
      <w:szCs w:val="20"/>
    </w:rPr>
  </w:style>
  <w:style w:type="character" w:customStyle="1" w:styleId="CommentTextChar">
    <w:name w:val="Comment Text Char"/>
    <w:link w:val="CommentText"/>
    <w:rsid w:val="00B266F5"/>
    <w:rPr>
      <w:rFonts w:ascii="Calibri" w:hAnsi="Calibri"/>
      <w:lang w:eastAsia="en-US"/>
    </w:rPr>
  </w:style>
  <w:style w:type="character" w:styleId="Hyperlink">
    <w:name w:val="Hyperlink"/>
    <w:uiPriority w:val="99"/>
    <w:unhideWhenUsed/>
    <w:rsid w:val="00AA505A"/>
    <w:rPr>
      <w:color w:val="0000FF"/>
      <w:u w:val="single"/>
    </w:rPr>
  </w:style>
  <w:style w:type="paragraph" w:styleId="Header">
    <w:name w:val="header"/>
    <w:basedOn w:val="Normal"/>
    <w:link w:val="HeaderChar"/>
    <w:uiPriority w:val="99"/>
    <w:unhideWhenUsed/>
    <w:rsid w:val="00134F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134F7D"/>
    <w:rPr>
      <w:sz w:val="24"/>
      <w:szCs w:val="22"/>
      <w:lang w:eastAsia="en-US"/>
    </w:rPr>
  </w:style>
  <w:style w:type="paragraph" w:styleId="Footer">
    <w:name w:val="footer"/>
    <w:basedOn w:val="Normal"/>
    <w:link w:val="FooterChar"/>
    <w:uiPriority w:val="99"/>
    <w:unhideWhenUsed/>
    <w:rsid w:val="00134F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134F7D"/>
    <w:rPr>
      <w:sz w:val="24"/>
      <w:szCs w:val="22"/>
      <w:lang w:eastAsia="en-US"/>
    </w:rPr>
  </w:style>
  <w:style w:type="character" w:styleId="CommentReference">
    <w:name w:val="annotation reference"/>
    <w:basedOn w:val="DefaultParagraphFont"/>
    <w:uiPriority w:val="99"/>
    <w:semiHidden/>
    <w:unhideWhenUsed/>
    <w:rsid w:val="001F7E32"/>
    <w:rPr>
      <w:sz w:val="16"/>
      <w:szCs w:val="16"/>
    </w:rPr>
  </w:style>
  <w:style w:type="paragraph" w:styleId="CommentSubject">
    <w:name w:val="annotation subject"/>
    <w:basedOn w:val="CommentText"/>
    <w:next w:val="CommentText"/>
    <w:link w:val="CommentSubjectChar"/>
    <w:uiPriority w:val="99"/>
    <w:semiHidden/>
    <w:unhideWhenUsed/>
    <w:rsid w:val="001F7E32"/>
    <w:pPr>
      <w:spacing w:line="240" w:lineRule="auto"/>
    </w:pPr>
    <w:rPr>
      <w:rFonts w:ascii="Times New Roman" w:hAnsi="Times New Roman"/>
      <w:b/>
      <w:bCs/>
    </w:rPr>
  </w:style>
  <w:style w:type="character" w:customStyle="1" w:styleId="CommentSubjectChar">
    <w:name w:val="Comment Subject Char"/>
    <w:basedOn w:val="CommentTextChar"/>
    <w:link w:val="CommentSubject"/>
    <w:uiPriority w:val="99"/>
    <w:semiHidden/>
    <w:rsid w:val="001F7E32"/>
    <w:rPr>
      <w:rFonts w:ascii="Calibri" w:hAnsi="Calibri"/>
      <w:b/>
      <w:bCs/>
      <w:lang w:eastAsia="en-US"/>
    </w:rPr>
  </w:style>
  <w:style w:type="paragraph" w:customStyle="1" w:styleId="Default">
    <w:name w:val="Default"/>
    <w:rsid w:val="00F655D8"/>
    <w:pPr>
      <w:autoSpaceDE w:val="0"/>
      <w:autoSpaceDN w:val="0"/>
      <w:adjustRightInd w:val="0"/>
    </w:pPr>
    <w:rPr>
      <w:color w:val="000000"/>
      <w:sz w:val="24"/>
      <w:szCs w:val="24"/>
    </w:rPr>
  </w:style>
  <w:style w:type="paragraph" w:styleId="Revision">
    <w:name w:val="Revision"/>
    <w:hidden/>
    <w:uiPriority w:val="99"/>
    <w:semiHidden/>
    <w:rsid w:val="0062677B"/>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9F0D17BC666914F8F0DEA8A781E21FC" ma:contentTypeVersion="3" ma:contentTypeDescription="Izveidot jaunu dokumentu." ma:contentTypeScope="" ma:versionID="80c5b40b7726bc02d7fb9762a5767666">
  <xsd:schema xmlns:xsd="http://www.w3.org/2001/XMLSchema" xmlns:xs="http://www.w3.org/2001/XMLSchema" xmlns:p="http://schemas.microsoft.com/office/2006/metadata/properties" xmlns:ns2="4957fd0d-a9f8-4d50-a63e-269343c14437" targetNamespace="http://schemas.microsoft.com/office/2006/metadata/properties" ma:root="true" ma:fieldsID="18f800dc00dfeb156afac4714605deb0" ns2:_="">
    <xsd:import namespace="4957fd0d-a9f8-4d50-a63e-269343c14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57fd0d-a9f8-4d50-a63e-269343c144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3C4BA-5BFA-461F-A351-0FD531976AF9}">
  <ds:schemaRefs>
    <ds:schemaRef ds:uri="http://schemas.microsoft.com/sharepoint/v3/contenttype/forms"/>
  </ds:schemaRefs>
</ds:datastoreItem>
</file>

<file path=customXml/itemProps2.xml><?xml version="1.0" encoding="utf-8"?>
<ds:datastoreItem xmlns:ds="http://schemas.openxmlformats.org/officeDocument/2006/customXml" ds:itemID="{1F8362F1-83DA-4CA0-B771-4BC9B2DE34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C459CF-EDFF-45E9-BBD5-21E285951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57fd0d-a9f8-4d50-a63e-269343c14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274238-A03D-412A-8F2B-CE347B02F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5061</Words>
  <Characters>2886</Characters>
  <Application>Microsoft Office Word</Application>
  <DocSecurity>0</DocSecurity>
  <Lines>24</Lines>
  <Paragraphs>15</Paragraphs>
  <ScaleCrop>false</ScaleCrop>
  <Company>Finanšu ministrija</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es-vilci</dc:creator>
  <cp:keywords/>
  <cp:lastModifiedBy>Svetlana Ševčenko</cp:lastModifiedBy>
  <cp:revision>178</cp:revision>
  <cp:lastPrinted>2014-12-10T14:48:00Z</cp:lastPrinted>
  <dcterms:created xsi:type="dcterms:W3CDTF">2015-02-16T06:49:00Z</dcterms:created>
  <dcterms:modified xsi:type="dcterms:W3CDTF">2023-10-05T08:49:00Z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0x01010079F0D17BC666914F8F0DEA8A781E21FC</vt:lpwstr>
  </property>
</Properties>
</file>